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32EAA" w14:textId="030996DE" w:rsidR="004861B4" w:rsidRDefault="004861B4" w:rsidP="00D4423A">
      <w:pPr>
        <w:pStyle w:val="Zhlav"/>
        <w:jc w:val="right"/>
      </w:pPr>
      <w:bookmarkStart w:id="0" w:name="_GoBack"/>
      <w:bookmarkEnd w:id="0"/>
    </w:p>
    <w:p w14:paraId="0E964023" w14:textId="77777777" w:rsidR="004861B4" w:rsidRDefault="004861B4" w:rsidP="00D4423A">
      <w:pPr>
        <w:pStyle w:val="Zhlav"/>
        <w:jc w:val="right"/>
      </w:pPr>
    </w:p>
    <w:p w14:paraId="1D10D79B" w14:textId="77777777" w:rsidR="004861B4" w:rsidRDefault="004861B4" w:rsidP="00D4423A">
      <w:pPr>
        <w:pStyle w:val="Zhlav"/>
        <w:jc w:val="right"/>
      </w:pPr>
    </w:p>
    <w:p w14:paraId="75E75116" w14:textId="31FEF52F" w:rsidR="00D4423A" w:rsidRPr="004E6499" w:rsidRDefault="00D4423A" w:rsidP="00D4423A">
      <w:pPr>
        <w:pStyle w:val="Zhlav"/>
        <w:jc w:val="right"/>
      </w:pPr>
      <w:r>
        <w:t xml:space="preserve">Č.j.: </w:t>
      </w:r>
      <w:r w:rsidRPr="00F01CED">
        <w:rPr>
          <w:highlight w:val="magenta"/>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75FA95BD"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452537">
        <w:rPr>
          <w:rFonts w:ascii="Verdana" w:hAnsi="Verdana" w:cstheme="minorHAnsi"/>
          <w:sz w:val="18"/>
          <w:szCs w:val="18"/>
        </w:rPr>
        <w:t>1</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164DA97B" w14:textId="19DB0F42" w:rsidR="00B702D2" w:rsidRDefault="00B702D2" w:rsidP="00402E9E">
      <w:pPr>
        <w:pStyle w:val="acnormal"/>
        <w:tabs>
          <w:tab w:val="left" w:pos="209"/>
        </w:tabs>
        <w:jc w:val="left"/>
        <w:rPr>
          <w:rFonts w:ascii="Verdana" w:hAnsi="Verdana" w:cstheme="minorHAnsi"/>
          <w:sz w:val="20"/>
          <w:szCs w:val="20"/>
        </w:rPr>
      </w:pPr>
    </w:p>
    <w:p w14:paraId="03E51732" w14:textId="0730362D" w:rsidR="004861B4" w:rsidRDefault="004861B4" w:rsidP="00402E9E">
      <w:pPr>
        <w:pStyle w:val="acnormal"/>
        <w:tabs>
          <w:tab w:val="left" w:pos="209"/>
        </w:tabs>
        <w:jc w:val="left"/>
        <w:rPr>
          <w:rFonts w:ascii="Verdana" w:hAnsi="Verdana" w:cstheme="minorHAnsi"/>
          <w:sz w:val="20"/>
          <w:szCs w:val="20"/>
        </w:rPr>
      </w:pPr>
    </w:p>
    <w:p w14:paraId="5F9B0901" w14:textId="77777777" w:rsidR="004861B4" w:rsidRPr="008B5521" w:rsidRDefault="004861B4" w:rsidP="00402E9E">
      <w:pPr>
        <w:pStyle w:val="acnormal"/>
        <w:tabs>
          <w:tab w:val="left" w:pos="209"/>
        </w:tabs>
        <w:jc w:val="left"/>
        <w:rPr>
          <w:rFonts w:ascii="Verdana" w:hAnsi="Verdana" w:cstheme="minorHAnsi"/>
          <w:sz w:val="20"/>
          <w:szCs w:val="20"/>
        </w:rPr>
      </w:pPr>
    </w:p>
    <w:p w14:paraId="164DA97C" w14:textId="72529A2F"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00E06C07">
        <w:rPr>
          <w:rFonts w:ascii="Verdana" w:hAnsi="Verdana" w:cstheme="minorHAnsi"/>
          <w:b/>
          <w:sz w:val="28"/>
          <w:szCs w:val="28"/>
          <w:u w:val="single"/>
        </w:rPr>
        <w:t xml:space="preserve"> betonových pražců</w:t>
      </w:r>
      <w:r w:rsidR="00802560">
        <w:rPr>
          <w:rFonts w:ascii="Verdana" w:hAnsi="Verdana" w:cstheme="minorHAnsi"/>
          <w:b/>
          <w:sz w:val="28"/>
          <w:szCs w:val="28"/>
          <w:u w:val="single"/>
        </w:rPr>
        <w:t xml:space="preserve"> – 1</w:t>
      </w:r>
      <w:r w:rsidR="00452537">
        <w:rPr>
          <w:rFonts w:ascii="Verdana" w:hAnsi="Verdana" w:cstheme="minorHAnsi"/>
          <w:b/>
          <w:sz w:val="28"/>
          <w:szCs w:val="28"/>
          <w:u w:val="single"/>
        </w:rPr>
        <w:t>. část</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164DA980"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51A1D8DF"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E06C07" w:rsidRPr="00E06C07">
        <w:rPr>
          <w:rFonts w:ascii="Verdana" w:hAnsi="Verdana" w:cstheme="minorHAnsi"/>
          <w:sz w:val="18"/>
          <w:szCs w:val="18"/>
        </w:rPr>
        <w:t>Bc. Jiřím Svobodou, MBA, generálním ředitelem</w:t>
      </w:r>
      <w:r w:rsidRPr="008B5521">
        <w:rPr>
          <w:rFonts w:ascii="Verdana" w:hAnsi="Verdana" w:cstheme="minorHAnsi"/>
          <w:sz w:val="18"/>
          <w:szCs w:val="18"/>
        </w:rPr>
        <w:t xml:space="preserve"> </w:t>
      </w:r>
    </w:p>
    <w:p w14:paraId="6E32F1CA" w14:textId="77777777" w:rsidR="00585311" w:rsidRPr="0018243A" w:rsidRDefault="00585311" w:rsidP="00585311">
      <w:pPr>
        <w:pStyle w:val="acnormal"/>
        <w:jc w:val="left"/>
        <w:rPr>
          <w:rFonts w:ascii="Verdana" w:hAnsi="Verdana" w:cstheme="minorHAnsi"/>
          <w:b/>
          <w:bCs/>
          <w:sz w:val="18"/>
          <w:szCs w:val="18"/>
        </w:rPr>
      </w:pPr>
      <w:r w:rsidRPr="0018243A">
        <w:rPr>
          <w:rFonts w:ascii="Verdana" w:hAnsi="Verdana" w:cstheme="minorHAnsi"/>
          <w:b/>
          <w:bCs/>
          <w:sz w:val="18"/>
          <w:szCs w:val="18"/>
        </w:rPr>
        <w:t xml:space="preserve">Adresa pro doručování písemností </w:t>
      </w:r>
      <w:r w:rsidRPr="0018243A">
        <w:rPr>
          <w:rFonts w:ascii="Verdana" w:hAnsi="Verdana" w:cstheme="minorHAnsi"/>
          <w:sz w:val="18"/>
          <w:szCs w:val="18"/>
        </w:rPr>
        <w:t xml:space="preserve">(mimo daňových dokladů) </w:t>
      </w:r>
      <w:r w:rsidRPr="0018243A">
        <w:rPr>
          <w:rFonts w:ascii="Verdana" w:hAnsi="Verdana" w:cstheme="minorHAnsi"/>
          <w:b/>
          <w:bCs/>
          <w:sz w:val="18"/>
          <w:szCs w:val="18"/>
        </w:rPr>
        <w:t>v listinné podobě:</w:t>
      </w:r>
    </w:p>
    <w:p w14:paraId="3372B969"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Správa železnic, státní organizace</w:t>
      </w:r>
    </w:p>
    <w:p w14:paraId="533FC1B1"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Dlážděná 1003/7, 110 00 Praha 1 - Nové Město</w:t>
      </w:r>
    </w:p>
    <w:p w14:paraId="4FF68741" w14:textId="77777777" w:rsidR="00585311" w:rsidRPr="0018243A" w:rsidRDefault="00585311" w:rsidP="00585311">
      <w:pPr>
        <w:pStyle w:val="acnormal"/>
        <w:jc w:val="left"/>
        <w:rPr>
          <w:rFonts w:ascii="Verdana" w:hAnsi="Verdana" w:cstheme="minorHAnsi"/>
          <w:b/>
          <w:bCs/>
          <w:sz w:val="18"/>
          <w:szCs w:val="18"/>
        </w:rPr>
      </w:pPr>
      <w:r w:rsidRPr="0018243A">
        <w:rPr>
          <w:rFonts w:ascii="Verdana" w:hAnsi="Verdana" w:cstheme="minorHAnsi"/>
          <w:b/>
          <w:bCs/>
          <w:sz w:val="18"/>
          <w:szCs w:val="18"/>
        </w:rPr>
        <w:t xml:space="preserve">Adresa pro doručování písemnosti </w:t>
      </w:r>
      <w:r w:rsidRPr="0018243A">
        <w:rPr>
          <w:rFonts w:ascii="Verdana" w:hAnsi="Verdana" w:cstheme="minorHAnsi"/>
          <w:sz w:val="18"/>
          <w:szCs w:val="18"/>
        </w:rPr>
        <w:t xml:space="preserve">(mimo daňových dokladů) </w:t>
      </w:r>
      <w:r w:rsidRPr="0018243A">
        <w:rPr>
          <w:rFonts w:ascii="Verdana" w:hAnsi="Verdana" w:cstheme="minorHAnsi"/>
          <w:b/>
          <w:bCs/>
          <w:sz w:val="18"/>
          <w:szCs w:val="18"/>
        </w:rPr>
        <w:t>v elektronické podobě:</w:t>
      </w:r>
    </w:p>
    <w:p w14:paraId="3FAFAE4B"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 xml:space="preserve">E-mail: </w:t>
      </w:r>
      <w:hyperlink r:id="rId11" w:history="1">
        <w:r w:rsidRPr="004673F5">
          <w:rPr>
            <w:rStyle w:val="Hypertextovodkaz"/>
            <w:rFonts w:ascii="Verdana" w:hAnsi="Verdana" w:cstheme="minorHAnsi"/>
            <w:sz w:val="18"/>
            <w:szCs w:val="18"/>
          </w:rPr>
          <w:t>ePodatelna@spravazeleznic.cz</w:t>
        </w:r>
      </w:hyperlink>
      <w:r>
        <w:rPr>
          <w:rFonts w:ascii="Verdana" w:hAnsi="Verdana" w:cstheme="minorHAnsi"/>
          <w:sz w:val="18"/>
          <w:szCs w:val="18"/>
        </w:rPr>
        <w:t xml:space="preserve"> </w:t>
      </w:r>
    </w:p>
    <w:p w14:paraId="51BE3961" w14:textId="77777777" w:rsidR="00585311" w:rsidRPr="0018243A" w:rsidRDefault="00585311" w:rsidP="00585311">
      <w:pPr>
        <w:pStyle w:val="acnormal"/>
        <w:jc w:val="left"/>
        <w:rPr>
          <w:rFonts w:ascii="Verdana" w:hAnsi="Verdana" w:cstheme="minorHAnsi"/>
          <w:b/>
          <w:bCs/>
          <w:sz w:val="18"/>
          <w:szCs w:val="18"/>
        </w:rPr>
      </w:pPr>
      <w:r w:rsidRPr="0018243A">
        <w:rPr>
          <w:rFonts w:ascii="Verdana" w:hAnsi="Verdana" w:cstheme="minorHAnsi"/>
          <w:b/>
          <w:bCs/>
          <w:sz w:val="18"/>
          <w:szCs w:val="18"/>
        </w:rPr>
        <w:t>Adresa pro doručování daňových dokladů v listinné podobě:</w:t>
      </w:r>
    </w:p>
    <w:p w14:paraId="09AC18AE"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Správa železnic, státní organizace</w:t>
      </w:r>
    </w:p>
    <w:p w14:paraId="2A3B87E8"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Centrální finanční účtárna Čechy</w:t>
      </w:r>
    </w:p>
    <w:p w14:paraId="48D987B4"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 xml:space="preserve">Náměstí Jana </w:t>
      </w:r>
      <w:proofErr w:type="spellStart"/>
      <w:r w:rsidRPr="0018243A">
        <w:rPr>
          <w:rFonts w:ascii="Verdana" w:hAnsi="Verdana" w:cstheme="minorHAnsi"/>
          <w:sz w:val="18"/>
          <w:szCs w:val="18"/>
        </w:rPr>
        <w:t>Pernera</w:t>
      </w:r>
      <w:proofErr w:type="spellEnd"/>
      <w:r w:rsidRPr="0018243A">
        <w:rPr>
          <w:rFonts w:ascii="Verdana" w:hAnsi="Verdana" w:cstheme="minorHAnsi"/>
          <w:sz w:val="18"/>
          <w:szCs w:val="18"/>
        </w:rPr>
        <w:t xml:space="preserve"> 217, 530 02 Pardubice</w:t>
      </w:r>
    </w:p>
    <w:p w14:paraId="5C37D59D" w14:textId="77777777" w:rsidR="00585311" w:rsidRPr="0018243A" w:rsidRDefault="00585311" w:rsidP="00585311">
      <w:pPr>
        <w:pStyle w:val="acnormal"/>
        <w:jc w:val="left"/>
        <w:rPr>
          <w:rFonts w:ascii="Verdana" w:hAnsi="Verdana" w:cstheme="minorHAnsi"/>
          <w:b/>
          <w:bCs/>
          <w:sz w:val="18"/>
          <w:szCs w:val="18"/>
        </w:rPr>
      </w:pPr>
      <w:r w:rsidRPr="0018243A">
        <w:rPr>
          <w:rFonts w:ascii="Verdana" w:hAnsi="Verdana" w:cstheme="minorHAnsi"/>
          <w:b/>
          <w:bCs/>
          <w:sz w:val="18"/>
          <w:szCs w:val="18"/>
        </w:rPr>
        <w:t>Adresa pro doručování daňových dokladů v elektronické podobě:</w:t>
      </w:r>
    </w:p>
    <w:p w14:paraId="650ABDFA" w14:textId="77777777" w:rsidR="00585311" w:rsidRPr="008B5521" w:rsidRDefault="00585311" w:rsidP="00585311">
      <w:pPr>
        <w:pStyle w:val="acnormal"/>
        <w:spacing w:line="240" w:lineRule="auto"/>
        <w:jc w:val="left"/>
        <w:rPr>
          <w:rFonts w:ascii="Verdana" w:hAnsi="Verdana" w:cstheme="minorHAnsi"/>
          <w:sz w:val="18"/>
          <w:szCs w:val="18"/>
        </w:rPr>
      </w:pPr>
      <w:r w:rsidRPr="0018243A">
        <w:rPr>
          <w:rFonts w:ascii="Verdana" w:hAnsi="Verdana" w:cstheme="minorHAnsi"/>
          <w:sz w:val="18"/>
          <w:szCs w:val="18"/>
        </w:rPr>
        <w:t xml:space="preserve">E-mail: </w:t>
      </w:r>
      <w:hyperlink r:id="rId12" w:history="1">
        <w:r w:rsidRPr="004673F5">
          <w:rPr>
            <w:rStyle w:val="Hypertextovodkaz"/>
            <w:rFonts w:ascii="Verdana" w:hAnsi="Verdana" w:cstheme="minorHAnsi"/>
            <w:sz w:val="18"/>
            <w:szCs w:val="18"/>
          </w:rPr>
          <w:t>ePodatelnaCFUCechy@spravazeleznic.cz</w:t>
        </w:r>
      </w:hyperlink>
    </w:p>
    <w:p w14:paraId="19B149CF" w14:textId="0AF433B9" w:rsidR="00E857C6" w:rsidRPr="008B5521" w:rsidRDefault="00E857C6" w:rsidP="00E857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Pr="008F1F50">
        <w:rPr>
          <w:rFonts w:ascii="Verdana" w:hAnsi="Verdana" w:cstheme="minorHAnsi"/>
          <w:b/>
          <w:sz w:val="18"/>
          <w:szCs w:val="18"/>
        </w:rPr>
        <w:t>Kupující</w:t>
      </w:r>
      <w:r w:rsidRPr="008B5521">
        <w:rPr>
          <w:rFonts w:ascii="Verdana" w:hAnsi="Verdana" w:cstheme="minorHAnsi"/>
          <w:sz w:val="18"/>
          <w:szCs w:val="18"/>
        </w:rPr>
        <w:t xml:space="preserve">“ </w:t>
      </w:r>
      <w:r w:rsidR="004C35ED">
        <w:rPr>
          <w:rFonts w:ascii="Verdana" w:hAnsi="Verdana" w:cstheme="minorHAnsi"/>
          <w:sz w:val="18"/>
          <w:szCs w:val="18"/>
        </w:rPr>
        <w:t>na straně jedné</w:t>
      </w:r>
    </w:p>
    <w:p w14:paraId="164DA98F" w14:textId="3E2633ED" w:rsidR="00E3610E" w:rsidRDefault="00E3610E" w:rsidP="000A5BC6">
      <w:pPr>
        <w:pStyle w:val="acnormal"/>
        <w:spacing w:line="240" w:lineRule="auto"/>
        <w:rPr>
          <w:rFonts w:ascii="Verdana" w:hAnsi="Verdana" w:cstheme="minorHAnsi"/>
          <w:sz w:val="18"/>
          <w:szCs w:val="18"/>
        </w:rPr>
      </w:pPr>
    </w:p>
    <w:p w14:paraId="5AA2E529" w14:textId="77777777" w:rsidR="004861B4" w:rsidRPr="008B5521" w:rsidRDefault="004861B4"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5570FFF8" w:rsidR="00574368"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F1F50">
        <w:rPr>
          <w:rFonts w:ascii="Verdana" w:hAnsi="Verdana" w:cstheme="minorHAnsi"/>
          <w:b/>
          <w:sz w:val="18"/>
          <w:szCs w:val="18"/>
        </w:rPr>
        <w:t>Prodávající</w:t>
      </w:r>
      <w:r w:rsidR="00A6498B" w:rsidRPr="008F1F50">
        <w:rPr>
          <w:rFonts w:ascii="Verdana" w:hAnsi="Verdana" w:cstheme="minorHAnsi"/>
          <w:b/>
          <w:sz w:val="18"/>
          <w:szCs w:val="18"/>
        </w:rPr>
        <w:t xml:space="preserve"> č. 1</w:t>
      </w:r>
      <w:r w:rsidRPr="008B5521">
        <w:rPr>
          <w:rFonts w:ascii="Verdana" w:hAnsi="Verdana" w:cstheme="minorHAnsi"/>
          <w:sz w:val="18"/>
          <w:szCs w:val="18"/>
        </w:rPr>
        <w:t xml:space="preserve">“ </w:t>
      </w:r>
    </w:p>
    <w:p w14:paraId="194EC6E9" w14:textId="77777777" w:rsidR="00A6498B" w:rsidRDefault="00A6498B" w:rsidP="000A5BC6">
      <w:pPr>
        <w:pStyle w:val="acnormal"/>
        <w:spacing w:line="240" w:lineRule="auto"/>
        <w:rPr>
          <w:rFonts w:ascii="Verdana" w:hAnsi="Verdana" w:cstheme="minorHAnsi"/>
          <w:sz w:val="18"/>
          <w:szCs w:val="18"/>
        </w:rPr>
      </w:pPr>
    </w:p>
    <w:p w14:paraId="7E319A6E" w14:textId="6BD87567" w:rsidR="00A6498B" w:rsidRDefault="00A6498B" w:rsidP="000A5BC6">
      <w:pPr>
        <w:pStyle w:val="acnormal"/>
        <w:spacing w:line="240" w:lineRule="auto"/>
        <w:rPr>
          <w:rFonts w:ascii="Verdana" w:hAnsi="Verdana" w:cstheme="minorHAnsi"/>
          <w:sz w:val="18"/>
          <w:szCs w:val="18"/>
        </w:rPr>
      </w:pPr>
      <w:r>
        <w:rPr>
          <w:rFonts w:ascii="Verdana" w:hAnsi="Verdana" w:cstheme="minorHAnsi"/>
          <w:sz w:val="18"/>
          <w:szCs w:val="18"/>
        </w:rPr>
        <w:t>a</w:t>
      </w:r>
    </w:p>
    <w:p w14:paraId="0D37810D" w14:textId="77777777" w:rsidR="00A6498B" w:rsidRDefault="00A6498B" w:rsidP="00A6498B">
      <w:pPr>
        <w:pStyle w:val="acnormal"/>
        <w:spacing w:line="240" w:lineRule="auto"/>
        <w:rPr>
          <w:rFonts w:ascii="Verdana" w:hAnsi="Verdana" w:cstheme="minorHAnsi"/>
          <w:sz w:val="18"/>
          <w:szCs w:val="18"/>
        </w:rPr>
      </w:pPr>
    </w:p>
    <w:p w14:paraId="575BD851" w14:textId="77777777" w:rsidR="00A6498B" w:rsidRPr="008B5521"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r w:rsidRPr="008B5521">
        <w:rPr>
          <w:rFonts w:ascii="Verdana" w:hAnsi="Verdana" w:cstheme="minorHAnsi"/>
          <w:sz w:val="18"/>
          <w:szCs w:val="18"/>
        </w:rPr>
        <w:tab/>
      </w:r>
    </w:p>
    <w:p w14:paraId="79866ED1"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35564E7F"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4B0E40AB"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7CD3B47D" w14:textId="77777777" w:rsidR="00A6498B" w:rsidRPr="008B5521" w:rsidRDefault="00A6498B" w:rsidP="00A6498B">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60C00D7A" w14:textId="77777777" w:rsidR="00A6498B" w:rsidRPr="008B5521" w:rsidRDefault="00A6498B" w:rsidP="00A6498B">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p>
    <w:p w14:paraId="42D1FB14" w14:textId="77777777" w:rsidR="00A6498B" w:rsidRPr="008B5521"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Zapsán v obchodním rejstříku vedeném </w:t>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r w:rsidRPr="008B5521">
        <w:rPr>
          <w:rFonts w:ascii="Verdana" w:hAnsi="Verdana" w:cstheme="minorHAnsi"/>
          <w:sz w:val="18"/>
          <w:szCs w:val="18"/>
        </w:rPr>
        <w:t xml:space="preserve">, oddíl </w:t>
      </w:r>
      <w:r w:rsidRPr="008B5521">
        <w:rPr>
          <w:rFonts w:ascii="Verdana" w:hAnsi="Verdana" w:cstheme="minorHAnsi"/>
          <w:sz w:val="18"/>
          <w:szCs w:val="18"/>
          <w:highlight w:val="yellow"/>
        </w:rPr>
        <w:t>….</w:t>
      </w:r>
      <w:r w:rsidRPr="008B5521">
        <w:rPr>
          <w:rFonts w:ascii="Verdana" w:hAnsi="Verdana" w:cstheme="minorHAnsi"/>
          <w:sz w:val="18"/>
          <w:szCs w:val="18"/>
        </w:rPr>
        <w:t xml:space="preserve">, vložka </w:t>
      </w:r>
      <w:r w:rsidRPr="008B5521">
        <w:rPr>
          <w:rFonts w:ascii="Verdana" w:hAnsi="Verdana" w:cstheme="minorHAnsi"/>
          <w:sz w:val="18"/>
          <w:szCs w:val="18"/>
          <w:highlight w:val="yellow"/>
        </w:rPr>
        <w:t>……….…</w:t>
      </w:r>
    </w:p>
    <w:p w14:paraId="0C9A0E7A" w14:textId="77777777" w:rsidR="00A6498B" w:rsidRPr="008B5521" w:rsidRDefault="00A6498B" w:rsidP="00A6498B">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 ………………………………..</w:t>
      </w:r>
    </w:p>
    <w:p w14:paraId="0D2A1A7E" w14:textId="77777777" w:rsidR="00A6498B" w:rsidRPr="00061719" w:rsidRDefault="00A6498B" w:rsidP="00A6498B">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34701C8" w14:textId="77777777" w:rsidR="00A6498B" w:rsidRPr="00061719" w:rsidRDefault="00A6498B" w:rsidP="00A6498B">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761C1D5C" w14:textId="77777777" w:rsidR="00A6498B" w:rsidRDefault="00A6498B" w:rsidP="00A6498B">
      <w:pPr>
        <w:pStyle w:val="acnormal"/>
        <w:spacing w:line="240" w:lineRule="auto"/>
        <w:rPr>
          <w:rFonts w:ascii="Verdana" w:hAnsi="Verdana" w:cstheme="minorHAnsi"/>
          <w:sz w:val="18"/>
          <w:szCs w:val="18"/>
        </w:rPr>
      </w:pPr>
    </w:p>
    <w:p w14:paraId="2F9F4C1B" w14:textId="5E96CC82" w:rsidR="00A6498B"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Pr="008F1F50">
        <w:rPr>
          <w:rFonts w:ascii="Verdana" w:hAnsi="Verdana" w:cstheme="minorHAnsi"/>
          <w:b/>
          <w:sz w:val="18"/>
          <w:szCs w:val="18"/>
        </w:rPr>
        <w:t>Prodávající č. 2</w:t>
      </w:r>
      <w:r w:rsidRPr="008B5521">
        <w:rPr>
          <w:rFonts w:ascii="Verdana" w:hAnsi="Verdana" w:cstheme="minorHAnsi"/>
          <w:sz w:val="18"/>
          <w:szCs w:val="18"/>
        </w:rPr>
        <w:t xml:space="preserve">“ </w:t>
      </w:r>
    </w:p>
    <w:p w14:paraId="44393686" w14:textId="77777777" w:rsidR="00A6498B" w:rsidRDefault="00A6498B" w:rsidP="00A6498B">
      <w:pPr>
        <w:pStyle w:val="acnormal"/>
        <w:spacing w:line="240" w:lineRule="auto"/>
        <w:rPr>
          <w:rFonts w:ascii="Verdana" w:hAnsi="Verdana" w:cstheme="minorHAnsi"/>
          <w:sz w:val="18"/>
          <w:szCs w:val="18"/>
        </w:rPr>
      </w:pPr>
    </w:p>
    <w:p w14:paraId="72820CFC" w14:textId="77777777" w:rsidR="00A6498B" w:rsidRDefault="00A6498B" w:rsidP="00A6498B">
      <w:pPr>
        <w:pStyle w:val="acnormal"/>
        <w:spacing w:line="240" w:lineRule="auto"/>
        <w:rPr>
          <w:rFonts w:ascii="Verdana" w:hAnsi="Verdana" w:cstheme="minorHAnsi"/>
          <w:sz w:val="18"/>
          <w:szCs w:val="18"/>
        </w:rPr>
      </w:pPr>
      <w:r>
        <w:rPr>
          <w:rFonts w:ascii="Verdana" w:hAnsi="Verdana" w:cstheme="minorHAnsi"/>
          <w:sz w:val="18"/>
          <w:szCs w:val="18"/>
        </w:rPr>
        <w:t>a</w:t>
      </w:r>
    </w:p>
    <w:p w14:paraId="02390D9F" w14:textId="77777777" w:rsidR="00A6498B" w:rsidRDefault="00A6498B" w:rsidP="00A6498B">
      <w:pPr>
        <w:pStyle w:val="acnormal"/>
        <w:spacing w:line="240" w:lineRule="auto"/>
        <w:rPr>
          <w:rFonts w:ascii="Verdana" w:hAnsi="Verdana" w:cstheme="minorHAnsi"/>
          <w:sz w:val="18"/>
          <w:szCs w:val="18"/>
        </w:rPr>
      </w:pPr>
    </w:p>
    <w:p w14:paraId="61CC39CB" w14:textId="77777777" w:rsidR="00A6498B" w:rsidRPr="008B5521"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r w:rsidRPr="008B5521">
        <w:rPr>
          <w:rFonts w:ascii="Verdana" w:hAnsi="Verdana" w:cstheme="minorHAnsi"/>
          <w:sz w:val="18"/>
          <w:szCs w:val="18"/>
        </w:rPr>
        <w:tab/>
      </w:r>
    </w:p>
    <w:p w14:paraId="72D200F4"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7D7B8A2C"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0770ABCE"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087BAE05" w14:textId="77777777" w:rsidR="00A6498B" w:rsidRPr="008B5521" w:rsidRDefault="00A6498B" w:rsidP="00A6498B">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0BCFA16E" w14:textId="77777777" w:rsidR="00A6498B" w:rsidRPr="008B5521" w:rsidRDefault="00A6498B" w:rsidP="00A6498B">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p>
    <w:p w14:paraId="3770A17F" w14:textId="77777777" w:rsidR="00A6498B" w:rsidRPr="008B5521"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Zapsán v obchodním rejstříku vedeném </w:t>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r w:rsidRPr="008B5521">
        <w:rPr>
          <w:rFonts w:ascii="Verdana" w:hAnsi="Verdana" w:cstheme="minorHAnsi"/>
          <w:sz w:val="18"/>
          <w:szCs w:val="18"/>
        </w:rPr>
        <w:t xml:space="preserve">, oddíl </w:t>
      </w:r>
      <w:r w:rsidRPr="008B5521">
        <w:rPr>
          <w:rFonts w:ascii="Verdana" w:hAnsi="Verdana" w:cstheme="minorHAnsi"/>
          <w:sz w:val="18"/>
          <w:szCs w:val="18"/>
          <w:highlight w:val="yellow"/>
        </w:rPr>
        <w:t>….</w:t>
      </w:r>
      <w:r w:rsidRPr="008B5521">
        <w:rPr>
          <w:rFonts w:ascii="Verdana" w:hAnsi="Verdana" w:cstheme="minorHAnsi"/>
          <w:sz w:val="18"/>
          <w:szCs w:val="18"/>
        </w:rPr>
        <w:t xml:space="preserve">, vložka </w:t>
      </w:r>
      <w:r w:rsidRPr="008B5521">
        <w:rPr>
          <w:rFonts w:ascii="Verdana" w:hAnsi="Verdana" w:cstheme="minorHAnsi"/>
          <w:sz w:val="18"/>
          <w:szCs w:val="18"/>
          <w:highlight w:val="yellow"/>
        </w:rPr>
        <w:t>……….…</w:t>
      </w:r>
    </w:p>
    <w:p w14:paraId="76F0693D" w14:textId="77777777" w:rsidR="00A6498B" w:rsidRPr="008B5521" w:rsidRDefault="00A6498B" w:rsidP="00A6498B">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lastRenderedPageBreak/>
        <w:t>Zastoupen:</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 ………………………………..</w:t>
      </w:r>
    </w:p>
    <w:p w14:paraId="00023CC7" w14:textId="77777777" w:rsidR="00A6498B" w:rsidRPr="00061719" w:rsidRDefault="00A6498B" w:rsidP="00A6498B">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70E25C42" w14:textId="77777777" w:rsidR="00A6498B" w:rsidRPr="00061719" w:rsidRDefault="00A6498B" w:rsidP="00A6498B">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6FA3223" w14:textId="77777777" w:rsidR="00A6498B" w:rsidRDefault="00A6498B" w:rsidP="00A6498B">
      <w:pPr>
        <w:pStyle w:val="acnormal"/>
        <w:spacing w:line="240" w:lineRule="auto"/>
        <w:rPr>
          <w:rFonts w:ascii="Verdana" w:hAnsi="Verdana" w:cstheme="minorHAnsi"/>
          <w:sz w:val="18"/>
          <w:szCs w:val="18"/>
        </w:rPr>
      </w:pPr>
    </w:p>
    <w:p w14:paraId="3762282E" w14:textId="2A3E0ADB" w:rsidR="00A6498B"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Pr="008F1F50">
        <w:rPr>
          <w:rFonts w:ascii="Verdana" w:hAnsi="Verdana" w:cstheme="minorHAnsi"/>
          <w:b/>
          <w:sz w:val="18"/>
          <w:szCs w:val="18"/>
        </w:rPr>
        <w:t>Prodávající č. 3</w:t>
      </w:r>
      <w:r w:rsidRPr="008B5521">
        <w:rPr>
          <w:rFonts w:ascii="Verdana" w:hAnsi="Verdana" w:cstheme="minorHAnsi"/>
          <w:sz w:val="18"/>
          <w:szCs w:val="18"/>
        </w:rPr>
        <w:t xml:space="preserve">“ </w:t>
      </w:r>
    </w:p>
    <w:p w14:paraId="61ED9535" w14:textId="7660194E" w:rsidR="00A6498B" w:rsidRDefault="004C35ED" w:rsidP="00A6498B">
      <w:pPr>
        <w:pStyle w:val="acnormal"/>
        <w:spacing w:line="240" w:lineRule="auto"/>
        <w:rPr>
          <w:rFonts w:ascii="Verdana" w:hAnsi="Verdana" w:cstheme="minorHAnsi"/>
          <w:sz w:val="18"/>
          <w:szCs w:val="18"/>
        </w:rPr>
      </w:pPr>
      <w:r>
        <w:rPr>
          <w:rFonts w:ascii="Verdana" w:hAnsi="Verdana" w:cstheme="minorHAnsi"/>
          <w:sz w:val="18"/>
          <w:szCs w:val="18"/>
        </w:rPr>
        <w:t>na straně druhé</w:t>
      </w:r>
    </w:p>
    <w:p w14:paraId="5FB7BECB" w14:textId="77777777" w:rsidR="004C35ED" w:rsidRDefault="004C35ED" w:rsidP="00A6498B">
      <w:pPr>
        <w:pStyle w:val="acnormal"/>
        <w:spacing w:line="240" w:lineRule="auto"/>
        <w:rPr>
          <w:rFonts w:ascii="Verdana" w:hAnsi="Verdana" w:cstheme="minorHAnsi"/>
          <w:sz w:val="18"/>
          <w:szCs w:val="18"/>
        </w:rPr>
      </w:pPr>
    </w:p>
    <w:p w14:paraId="7B935A30" w14:textId="6DE146A5" w:rsidR="004C35ED" w:rsidRDefault="004C35ED" w:rsidP="00A6498B">
      <w:pPr>
        <w:pStyle w:val="acnormal"/>
        <w:spacing w:line="240" w:lineRule="auto"/>
        <w:rPr>
          <w:rFonts w:ascii="Verdana" w:hAnsi="Verdana" w:cstheme="minorHAnsi"/>
          <w:sz w:val="18"/>
          <w:szCs w:val="18"/>
        </w:rPr>
      </w:pPr>
      <w:r>
        <w:rPr>
          <w:rFonts w:ascii="Verdana" w:hAnsi="Verdana" w:cstheme="minorHAnsi"/>
          <w:sz w:val="18"/>
          <w:szCs w:val="18"/>
        </w:rPr>
        <w:t>(společně též jako „</w:t>
      </w:r>
      <w:r w:rsidRPr="008F1F50">
        <w:rPr>
          <w:rFonts w:ascii="Verdana" w:hAnsi="Verdana" w:cstheme="minorHAnsi"/>
          <w:b/>
          <w:sz w:val="18"/>
          <w:szCs w:val="18"/>
        </w:rPr>
        <w:t>Prodávající</w:t>
      </w:r>
      <w:r>
        <w:rPr>
          <w:rFonts w:ascii="Verdana" w:hAnsi="Verdana" w:cstheme="minorHAnsi"/>
          <w:sz w:val="18"/>
          <w:szCs w:val="18"/>
        </w:rPr>
        <w:t>“)</w:t>
      </w:r>
    </w:p>
    <w:p w14:paraId="2C951206" w14:textId="5E715B05" w:rsidR="004C35ED" w:rsidRDefault="004C35ED" w:rsidP="00A6498B">
      <w:pPr>
        <w:pStyle w:val="acnormal"/>
        <w:spacing w:line="240" w:lineRule="auto"/>
        <w:rPr>
          <w:rFonts w:ascii="Verdana" w:hAnsi="Verdana" w:cstheme="minorHAnsi"/>
          <w:sz w:val="18"/>
          <w:szCs w:val="18"/>
        </w:rPr>
      </w:pPr>
      <w:r>
        <w:rPr>
          <w:rFonts w:ascii="Verdana" w:hAnsi="Verdana" w:cstheme="minorHAnsi"/>
          <w:sz w:val="18"/>
          <w:szCs w:val="18"/>
        </w:rPr>
        <w:t>(společně všechny strany kontraktu jako „</w:t>
      </w:r>
      <w:r w:rsidRPr="008F1F50">
        <w:rPr>
          <w:rFonts w:ascii="Verdana" w:hAnsi="Verdana" w:cstheme="minorHAnsi"/>
          <w:b/>
          <w:sz w:val="18"/>
          <w:szCs w:val="18"/>
        </w:rPr>
        <w:t>Smluvní strany</w:t>
      </w:r>
      <w:r>
        <w:rPr>
          <w:rFonts w:ascii="Verdana" w:hAnsi="Verdana" w:cstheme="minorHAnsi"/>
          <w:sz w:val="18"/>
          <w:szCs w:val="18"/>
        </w:rPr>
        <w:t>“)</w:t>
      </w:r>
    </w:p>
    <w:p w14:paraId="3DBDA775" w14:textId="77777777" w:rsidR="004C35ED" w:rsidRPr="008B5521" w:rsidRDefault="004C35ED" w:rsidP="000A5BC6">
      <w:pPr>
        <w:pStyle w:val="acnormal"/>
        <w:spacing w:line="240" w:lineRule="auto"/>
        <w:rPr>
          <w:rFonts w:ascii="Verdana" w:hAnsi="Verdana" w:cstheme="minorHAnsi"/>
          <w:sz w:val="18"/>
          <w:szCs w:val="18"/>
        </w:rPr>
      </w:pPr>
    </w:p>
    <w:p w14:paraId="164DA99F" w14:textId="3DB0954E"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r w:rsidR="008C32BA">
        <w:rPr>
          <w:rFonts w:ascii="Verdana" w:hAnsi="Verdana" w:cstheme="minorHAnsi"/>
          <w:sz w:val="18"/>
          <w:szCs w:val="18"/>
        </w:rPr>
        <w:t>.</w:t>
      </w:r>
    </w:p>
    <w:p w14:paraId="164DA9A0" w14:textId="5A51E53E"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B5521">
        <w:rPr>
          <w:rFonts w:ascii="Verdana" w:hAnsi="Verdana" w:cstheme="minorHAnsi"/>
          <w:sz w:val="18"/>
          <w:szCs w:val="18"/>
        </w:rPr>
        <w:t xml:space="preserve">zadávacímu řízení </w:t>
      </w:r>
      <w:r w:rsidR="000A53AE" w:rsidRPr="00E857C6">
        <w:rPr>
          <w:rFonts w:ascii="Verdana" w:hAnsi="Verdana" w:cstheme="minorHAnsi"/>
          <w:sz w:val="18"/>
          <w:szCs w:val="18"/>
        </w:rPr>
        <w:t xml:space="preserve">na </w:t>
      </w:r>
      <w:r w:rsidR="001D78A4" w:rsidRPr="00E857C6">
        <w:rPr>
          <w:rFonts w:ascii="Verdana" w:hAnsi="Verdana" w:cstheme="minorHAnsi"/>
          <w:sz w:val="18"/>
          <w:szCs w:val="18"/>
        </w:rPr>
        <w:t xml:space="preserve">nadlimitní </w:t>
      </w:r>
      <w:r w:rsidR="00E857C6">
        <w:rPr>
          <w:rFonts w:ascii="Verdana" w:hAnsi="Verdana" w:cstheme="minorHAnsi"/>
          <w:sz w:val="18"/>
          <w:szCs w:val="18"/>
        </w:rPr>
        <w:t xml:space="preserve">sektorovou </w:t>
      </w:r>
      <w:r w:rsidR="001D78A4" w:rsidRPr="00E857C6">
        <w:rPr>
          <w:rFonts w:ascii="Verdana" w:hAnsi="Verdana" w:cstheme="minorHAnsi"/>
          <w:sz w:val="18"/>
          <w:szCs w:val="18"/>
        </w:rPr>
        <w:t>veřejn</w:t>
      </w:r>
      <w:r w:rsidR="000A53AE" w:rsidRPr="00E857C6">
        <w:rPr>
          <w:rFonts w:ascii="Verdana" w:hAnsi="Verdana" w:cstheme="minorHAnsi"/>
          <w:sz w:val="18"/>
          <w:szCs w:val="18"/>
        </w:rPr>
        <w:t>ou</w:t>
      </w:r>
      <w:r w:rsidR="001D78A4" w:rsidRPr="00E857C6">
        <w:rPr>
          <w:rFonts w:ascii="Verdana" w:hAnsi="Verdana" w:cstheme="minorHAnsi"/>
          <w:sz w:val="18"/>
          <w:szCs w:val="18"/>
        </w:rPr>
        <w:t xml:space="preserve"> zakázk</w:t>
      </w:r>
      <w:r w:rsidR="000A53AE" w:rsidRPr="00E857C6">
        <w:rPr>
          <w:rFonts w:ascii="Verdana" w:hAnsi="Verdana" w:cstheme="minorHAnsi"/>
          <w:sz w:val="18"/>
          <w:szCs w:val="18"/>
        </w:rPr>
        <w:t>u</w:t>
      </w:r>
      <w:r w:rsidRPr="00E857C6">
        <w:rPr>
          <w:rFonts w:ascii="Verdana" w:hAnsi="Verdana" w:cstheme="minorHAnsi"/>
          <w:sz w:val="18"/>
          <w:szCs w:val="18"/>
        </w:rPr>
        <w:t xml:space="preserve"> </w:t>
      </w:r>
      <w:r w:rsidR="00030FD1" w:rsidRPr="00E857C6">
        <w:rPr>
          <w:rFonts w:ascii="Verdana" w:hAnsi="Verdana" w:cstheme="minorHAnsi"/>
          <w:sz w:val="18"/>
          <w:szCs w:val="18"/>
        </w:rPr>
        <w:t>zadávan</w:t>
      </w:r>
      <w:r w:rsidR="000A53AE" w:rsidRPr="00E857C6">
        <w:rPr>
          <w:rFonts w:ascii="Verdana" w:hAnsi="Verdana" w:cstheme="minorHAnsi"/>
          <w:sz w:val="18"/>
          <w:szCs w:val="18"/>
        </w:rPr>
        <w:t>ou</w:t>
      </w:r>
      <w:r w:rsidR="00030FD1" w:rsidRPr="00E857C6">
        <w:rPr>
          <w:rFonts w:ascii="Verdana" w:hAnsi="Verdana" w:cstheme="minorHAnsi"/>
          <w:sz w:val="18"/>
          <w:szCs w:val="18"/>
        </w:rPr>
        <w:t xml:space="preserve"> v</w:t>
      </w:r>
      <w:r w:rsidR="00E857C6" w:rsidRPr="00E857C6">
        <w:rPr>
          <w:rFonts w:ascii="Verdana" w:hAnsi="Verdana" w:cstheme="minorHAnsi"/>
          <w:sz w:val="18"/>
          <w:szCs w:val="18"/>
        </w:rPr>
        <w:t> jednac</w:t>
      </w:r>
      <w:r w:rsidR="00E857C6">
        <w:rPr>
          <w:rFonts w:ascii="Verdana" w:hAnsi="Verdana" w:cstheme="minorHAnsi"/>
          <w:sz w:val="18"/>
          <w:szCs w:val="18"/>
        </w:rPr>
        <w:t>ím řízení s</w:t>
      </w:r>
      <w:r w:rsidR="00585311">
        <w:rPr>
          <w:rFonts w:ascii="Verdana" w:hAnsi="Verdana" w:cstheme="minorHAnsi"/>
          <w:sz w:val="18"/>
          <w:szCs w:val="18"/>
        </w:rPr>
        <w:t> </w:t>
      </w:r>
      <w:r w:rsidR="00E857C6">
        <w:rPr>
          <w:rFonts w:ascii="Verdana" w:hAnsi="Verdana" w:cstheme="minorHAnsi"/>
          <w:sz w:val="18"/>
          <w:szCs w:val="18"/>
        </w:rPr>
        <w:t>uveřejněním</w:t>
      </w:r>
      <w:r w:rsidR="00585311">
        <w:rPr>
          <w:rFonts w:ascii="Verdana" w:hAnsi="Verdana" w:cstheme="minorHAnsi"/>
          <w:sz w:val="18"/>
          <w:szCs w:val="18"/>
        </w:rPr>
        <w:t xml:space="preserve"> </w:t>
      </w:r>
      <w:r w:rsidR="00585311" w:rsidRPr="000745AD">
        <w:rPr>
          <w:rFonts w:ascii="Verdana" w:hAnsi="Verdana" w:cstheme="minorHAnsi"/>
          <w:sz w:val="18"/>
          <w:szCs w:val="18"/>
        </w:rPr>
        <w:t>dle § 60 násl. a § 161 zákona</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E857C6">
        <w:rPr>
          <w:rFonts w:ascii="Verdana" w:hAnsi="Verdana" w:cstheme="minorHAnsi"/>
          <w:sz w:val="18"/>
          <w:szCs w:val="18"/>
        </w:rPr>
        <w:t xml:space="preserve">Betonové pražce </w:t>
      </w:r>
      <w:r w:rsidR="00A6498B">
        <w:rPr>
          <w:rFonts w:ascii="Verdana" w:hAnsi="Verdana" w:cstheme="minorHAnsi"/>
          <w:sz w:val="18"/>
          <w:szCs w:val="18"/>
        </w:rPr>
        <w:t>–</w:t>
      </w:r>
      <w:r w:rsidR="00E857C6">
        <w:rPr>
          <w:rFonts w:ascii="Verdana" w:hAnsi="Verdana" w:cstheme="minorHAnsi"/>
          <w:sz w:val="18"/>
          <w:szCs w:val="18"/>
        </w:rPr>
        <w:t xml:space="preserve"> </w:t>
      </w:r>
      <w:r w:rsidR="00A0142A">
        <w:rPr>
          <w:rFonts w:ascii="Verdana" w:hAnsi="Verdana" w:cstheme="minorHAnsi"/>
          <w:sz w:val="18"/>
          <w:szCs w:val="18"/>
        </w:rPr>
        <w:t>2022–1</w:t>
      </w:r>
      <w:r w:rsidR="00A6498B">
        <w:rPr>
          <w:rFonts w:ascii="Verdana" w:hAnsi="Verdana" w:cstheme="minorHAnsi"/>
          <w:sz w:val="18"/>
          <w:szCs w:val="18"/>
        </w:rPr>
        <w:t>. část</w:t>
      </w:r>
      <w:r w:rsidRPr="008B5521">
        <w:rPr>
          <w:rFonts w:ascii="Verdana" w:hAnsi="Verdana" w:cstheme="minorHAnsi"/>
          <w:sz w:val="18"/>
          <w:szCs w:val="18"/>
        </w:rPr>
        <w:t xml:space="preserve">, č.j. </w:t>
      </w:r>
      <w:r w:rsidR="00802560">
        <w:rPr>
          <w:rFonts w:ascii="Verdana" w:hAnsi="Verdana" w:cstheme="minorHAnsi"/>
          <w:sz w:val="18"/>
          <w:szCs w:val="18"/>
        </w:rPr>
        <w:t>26526/2022-SŽ-GŘ-O8</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w:t>
      </w:r>
      <w:r w:rsidR="00585311">
        <w:rPr>
          <w:rFonts w:ascii="Verdana" w:hAnsi="Verdana" w:cstheme="minorHAnsi"/>
          <w:sz w:val="18"/>
          <w:szCs w:val="18"/>
        </w:rPr>
        <w:t xml:space="preserve"> pro 1. část zadávacího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64DA9A2" w14:textId="77777777" w:rsidR="00893290" w:rsidRPr="008B5521" w:rsidRDefault="00893290" w:rsidP="00E03C46">
      <w:pPr>
        <w:pStyle w:val="acnormalbulleted"/>
        <w:ind w:left="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22EFA9A0" w14:textId="4744D9C1" w:rsidR="00DD0866" w:rsidRPr="00356FA4" w:rsidRDefault="00DD0866" w:rsidP="00E03C46">
      <w:pPr>
        <w:pStyle w:val="acnormalbulleted"/>
        <w:ind w:left="426"/>
        <w:rPr>
          <w:rFonts w:ascii="Verdana" w:hAnsi="Verdana" w:cstheme="minorHAnsi"/>
          <w:sz w:val="18"/>
          <w:szCs w:val="18"/>
        </w:rPr>
      </w:pPr>
      <w:bookmarkStart w:id="1" w:name="_Hlk116384073"/>
      <w:r w:rsidRPr="00DD0866">
        <w:rPr>
          <w:rFonts w:ascii="Verdana" w:hAnsi="Verdana" w:cstheme="minorHAnsi"/>
          <w:sz w:val="18"/>
          <w:szCs w:val="18"/>
        </w:rPr>
        <w:t>Předmětem dílčích veřejných zakázek bude dodávka betonových pražců pro železniční svršek (dále jen „materiál</w:t>
      </w:r>
      <w:r w:rsidR="001F3C21">
        <w:rPr>
          <w:rFonts w:ascii="Verdana" w:hAnsi="Verdana" w:cstheme="minorHAnsi"/>
          <w:sz w:val="18"/>
          <w:szCs w:val="18"/>
        </w:rPr>
        <w:t>“ nebo „pražce</w:t>
      </w:r>
      <w:r w:rsidRPr="00DD0866">
        <w:rPr>
          <w:rFonts w:ascii="Verdana" w:hAnsi="Verdana" w:cstheme="minorHAnsi"/>
          <w:sz w:val="18"/>
          <w:szCs w:val="18"/>
        </w:rPr>
        <w:t xml:space="preserve">“) v rozsahu přílohy č. </w:t>
      </w:r>
      <w:r>
        <w:rPr>
          <w:rFonts w:ascii="Verdana" w:hAnsi="Verdana" w:cstheme="minorHAnsi"/>
          <w:sz w:val="18"/>
          <w:szCs w:val="18"/>
        </w:rPr>
        <w:t>2 této R</w:t>
      </w:r>
      <w:r w:rsidRPr="00DD0866">
        <w:rPr>
          <w:rFonts w:ascii="Verdana" w:hAnsi="Verdana" w:cstheme="minorHAnsi"/>
          <w:sz w:val="18"/>
          <w:szCs w:val="18"/>
        </w:rPr>
        <w:t>ámcové dohody</w:t>
      </w:r>
      <w:r w:rsidR="00356FA4">
        <w:rPr>
          <w:rFonts w:ascii="Verdana" w:hAnsi="Verdana" w:cstheme="minorHAnsi"/>
          <w:sz w:val="18"/>
          <w:szCs w:val="18"/>
        </w:rPr>
        <w:t>,</w:t>
      </w:r>
      <w:r w:rsidR="00356FA4" w:rsidRPr="00356FA4">
        <w:rPr>
          <w:rFonts w:ascii="Verdana" w:hAnsi="Verdana" w:cstheme="minorHAnsi"/>
          <w:sz w:val="18"/>
          <w:szCs w:val="18"/>
        </w:rPr>
        <w:t xml:space="preserve"> </w:t>
      </w:r>
      <w:r w:rsidR="00356FA4" w:rsidRPr="00DD0866">
        <w:rPr>
          <w:rFonts w:ascii="Verdana" w:hAnsi="Verdana" w:cstheme="minorHAnsi"/>
          <w:sz w:val="18"/>
          <w:szCs w:val="18"/>
        </w:rPr>
        <w:t xml:space="preserve">a to pro opravy a údržbu železniční dopravní cesty, </w:t>
      </w:r>
      <w:ins w:id="2" w:author="Prachařová Karolína, Mgr." w:date="2022-10-11T12:35:00Z">
        <w:r w:rsidR="00982CC3">
          <w:rPr>
            <w:rFonts w:ascii="Verdana" w:hAnsi="Verdana" w:cstheme="minorHAnsi"/>
            <w:sz w:val="18"/>
            <w:szCs w:val="18"/>
          </w:rPr>
          <w:t xml:space="preserve">a dále pro zajištění investičních akcí Kupujícího, </w:t>
        </w:r>
      </w:ins>
      <w:r w:rsidR="00356FA4" w:rsidRPr="00DD0866">
        <w:rPr>
          <w:rFonts w:ascii="Verdana" w:hAnsi="Verdana" w:cstheme="minorHAnsi"/>
          <w:sz w:val="18"/>
          <w:szCs w:val="18"/>
        </w:rPr>
        <w:t xml:space="preserve">dle </w:t>
      </w:r>
      <w:ins w:id="3" w:author="Prachařová Karolína, Mgr." w:date="2022-10-11T12:35:00Z">
        <w:r w:rsidR="00982CC3">
          <w:rPr>
            <w:rFonts w:ascii="Verdana" w:hAnsi="Verdana" w:cstheme="minorHAnsi"/>
            <w:sz w:val="18"/>
            <w:szCs w:val="18"/>
          </w:rPr>
          <w:t xml:space="preserve">jeho </w:t>
        </w:r>
      </w:ins>
      <w:r w:rsidR="00356FA4" w:rsidRPr="00DD0866">
        <w:rPr>
          <w:rFonts w:ascii="Verdana" w:hAnsi="Verdana" w:cstheme="minorHAnsi"/>
          <w:sz w:val="18"/>
          <w:szCs w:val="18"/>
        </w:rPr>
        <w:t>požadavků</w:t>
      </w:r>
      <w:del w:id="4" w:author="Prachařová Karolína, Mgr." w:date="2022-10-11T12:35:00Z">
        <w:r w:rsidR="00356FA4" w:rsidRPr="00DD0866" w:rsidDel="00982CC3">
          <w:rPr>
            <w:rFonts w:ascii="Verdana" w:hAnsi="Verdana" w:cstheme="minorHAnsi"/>
            <w:sz w:val="18"/>
            <w:szCs w:val="18"/>
          </w:rPr>
          <w:delText xml:space="preserve"> Kupujícího</w:delText>
        </w:r>
      </w:del>
      <w:r w:rsidR="00356FA4">
        <w:rPr>
          <w:rFonts w:ascii="Verdana" w:hAnsi="Verdana" w:cstheme="minorHAnsi"/>
          <w:sz w:val="18"/>
          <w:szCs w:val="18"/>
        </w:rPr>
        <w:t>.</w:t>
      </w:r>
      <w:bookmarkEnd w:id="1"/>
      <w:r w:rsidR="00356FA4">
        <w:rPr>
          <w:rFonts w:ascii="Verdana" w:hAnsi="Verdana" w:cstheme="minorHAnsi"/>
          <w:sz w:val="18"/>
          <w:szCs w:val="18"/>
        </w:rPr>
        <w:t xml:space="preserve"> Technickou specifikací předmětu dílčích veřejných zakázek jsou Technické podmínky dodací, ve kterých jsou uvedeny rovněž výrobní nákresy materiálu</w:t>
      </w:r>
      <w:r w:rsidR="00131E78">
        <w:rPr>
          <w:rFonts w:ascii="Verdana" w:hAnsi="Verdana" w:cstheme="minorHAnsi"/>
          <w:sz w:val="18"/>
          <w:szCs w:val="18"/>
        </w:rPr>
        <w:t xml:space="preserve"> nebo odkazy na příslušnou výkresovou dokumentaci</w:t>
      </w:r>
      <w:r w:rsidR="00356FA4">
        <w:rPr>
          <w:rFonts w:ascii="Verdana" w:hAnsi="Verdana" w:cstheme="minorHAnsi"/>
          <w:sz w:val="18"/>
          <w:szCs w:val="18"/>
        </w:rPr>
        <w:t>,</w:t>
      </w:r>
      <w:r w:rsidRPr="00DD0866">
        <w:rPr>
          <w:rFonts w:ascii="Verdana" w:hAnsi="Verdana" w:cstheme="minorHAnsi"/>
          <w:sz w:val="18"/>
          <w:szCs w:val="18"/>
        </w:rPr>
        <w:t xml:space="preserve"> </w:t>
      </w:r>
      <w:r w:rsidR="00585311">
        <w:rPr>
          <w:rFonts w:ascii="Verdana" w:hAnsi="Verdana"/>
          <w:sz w:val="18"/>
          <w:szCs w:val="18"/>
        </w:rPr>
        <w:t>uzavřen</w:t>
      </w:r>
      <w:r w:rsidR="00356FA4">
        <w:rPr>
          <w:rFonts w:ascii="Verdana" w:hAnsi="Verdana"/>
          <w:sz w:val="18"/>
          <w:szCs w:val="18"/>
        </w:rPr>
        <w:t>é</w:t>
      </w:r>
      <w:r w:rsidR="00585311" w:rsidRPr="00730F95">
        <w:rPr>
          <w:rFonts w:ascii="Verdana" w:hAnsi="Verdana"/>
          <w:sz w:val="18"/>
          <w:szCs w:val="18"/>
        </w:rPr>
        <w:t xml:space="preserve"> mezi Prodávajícím (případně výrobcem materiálu či subjektem, se kterým jsou příslušné </w:t>
      </w:r>
      <w:r w:rsidR="00356FA4">
        <w:rPr>
          <w:rFonts w:ascii="Verdana" w:hAnsi="Verdana"/>
          <w:sz w:val="18"/>
          <w:szCs w:val="18"/>
        </w:rPr>
        <w:t>Technické podmínky dodací</w:t>
      </w:r>
      <w:r w:rsidR="00585311" w:rsidRPr="00730F95">
        <w:rPr>
          <w:rFonts w:ascii="Verdana" w:hAnsi="Verdana"/>
          <w:sz w:val="18"/>
          <w:szCs w:val="18"/>
        </w:rPr>
        <w:t xml:space="preserve"> </w:t>
      </w:r>
      <w:r w:rsidR="00585311" w:rsidRPr="00C20859">
        <w:rPr>
          <w:rFonts w:ascii="Verdana" w:hAnsi="Verdana" w:cstheme="minorHAnsi"/>
          <w:sz w:val="18"/>
          <w:szCs w:val="18"/>
        </w:rPr>
        <w:t>uzavřeny) a Kupujícím</w:t>
      </w:r>
      <w:r w:rsidRPr="00DD0866">
        <w:rPr>
          <w:rFonts w:ascii="Verdana" w:hAnsi="Verdana" w:cstheme="minorHAnsi"/>
          <w:sz w:val="18"/>
          <w:szCs w:val="18"/>
        </w:rPr>
        <w:t xml:space="preserve">, včetně jejich dodatků a změn </w:t>
      </w:r>
      <w:r w:rsidR="007963DE">
        <w:rPr>
          <w:rFonts w:ascii="Verdana" w:hAnsi="Verdana" w:cstheme="minorHAnsi"/>
          <w:sz w:val="18"/>
          <w:szCs w:val="18"/>
        </w:rPr>
        <w:t xml:space="preserve">     </w:t>
      </w:r>
      <w:r w:rsidRPr="00DD0866">
        <w:rPr>
          <w:rFonts w:ascii="Verdana" w:hAnsi="Verdana" w:cstheme="minorHAnsi"/>
          <w:sz w:val="18"/>
          <w:szCs w:val="18"/>
        </w:rPr>
        <w:t xml:space="preserve">v platném znění </w:t>
      </w:r>
      <w:r w:rsidR="00356FA4" w:rsidRPr="00DD0866">
        <w:rPr>
          <w:rFonts w:ascii="Verdana" w:hAnsi="Verdana" w:cstheme="minorHAnsi"/>
          <w:sz w:val="18"/>
          <w:szCs w:val="18"/>
        </w:rPr>
        <w:t>(dále jen „TPD“)</w:t>
      </w:r>
      <w:r w:rsidR="00C20859">
        <w:rPr>
          <w:rFonts w:ascii="Verdana" w:hAnsi="Verdana" w:cstheme="minorHAnsi"/>
          <w:sz w:val="18"/>
          <w:szCs w:val="18"/>
        </w:rPr>
        <w:t>.</w:t>
      </w:r>
      <w:r w:rsidR="00356FA4">
        <w:rPr>
          <w:rFonts w:ascii="Verdana" w:hAnsi="Verdana" w:cstheme="minorHAnsi"/>
          <w:sz w:val="18"/>
          <w:szCs w:val="18"/>
        </w:rPr>
        <w:t xml:space="preserve"> </w:t>
      </w:r>
      <w:r w:rsidR="00C20859" w:rsidRPr="00385B59">
        <w:rPr>
          <w:rFonts w:ascii="Verdana" w:hAnsi="Verdana" w:cstheme="minorHAnsi"/>
          <w:sz w:val="18"/>
          <w:szCs w:val="18"/>
        </w:rPr>
        <w:t xml:space="preserve">TPD mohou být nahrazeny Schválením rozšířeného provozního ověřování předmětu </w:t>
      </w:r>
      <w:r w:rsidR="00C20859">
        <w:rPr>
          <w:rFonts w:ascii="Verdana" w:hAnsi="Verdana" w:cstheme="minorHAnsi"/>
          <w:sz w:val="18"/>
          <w:szCs w:val="18"/>
        </w:rPr>
        <w:t>dílčích veřejných zakázek</w:t>
      </w:r>
      <w:r w:rsidR="00C20859" w:rsidRPr="00385B59">
        <w:rPr>
          <w:rFonts w:ascii="Verdana" w:hAnsi="Verdana" w:cstheme="minorHAnsi"/>
          <w:sz w:val="18"/>
          <w:szCs w:val="18"/>
        </w:rPr>
        <w:t>, platným v období daného plnění, vydaným Odborem traťového hospodářství (dále jen „Souhlas Odboru traťového hospodářství“) Kupujícího</w:t>
      </w:r>
      <w:r w:rsidR="00356FA4">
        <w:rPr>
          <w:rFonts w:ascii="Verdana" w:hAnsi="Verdana" w:cstheme="minorHAnsi"/>
          <w:sz w:val="18"/>
          <w:szCs w:val="18"/>
        </w:rPr>
        <w:t xml:space="preserve">. </w:t>
      </w:r>
      <w:r w:rsidR="00356FA4" w:rsidRPr="00DD0866">
        <w:rPr>
          <w:rFonts w:ascii="Verdana" w:hAnsi="Verdana" w:cstheme="minorHAnsi"/>
          <w:sz w:val="18"/>
          <w:szCs w:val="18"/>
        </w:rPr>
        <w:t xml:space="preserve">Nesplnění </w:t>
      </w:r>
      <w:r w:rsidR="00356FA4">
        <w:rPr>
          <w:rFonts w:ascii="Verdana" w:hAnsi="Verdana" w:cstheme="minorHAnsi"/>
          <w:sz w:val="18"/>
          <w:szCs w:val="18"/>
        </w:rPr>
        <w:t>této podmínky</w:t>
      </w:r>
      <w:r w:rsidR="00356FA4" w:rsidRPr="00DD0866">
        <w:rPr>
          <w:rFonts w:ascii="Verdana" w:hAnsi="Verdana" w:cstheme="minorHAnsi"/>
          <w:sz w:val="18"/>
          <w:szCs w:val="18"/>
        </w:rPr>
        <w:t xml:space="preserve"> bude znamenat neposkytnutí součinnosti ze strany Prodávajícího a </w:t>
      </w:r>
      <w:r w:rsidR="00356FA4">
        <w:rPr>
          <w:rFonts w:ascii="Verdana" w:hAnsi="Verdana" w:cstheme="minorHAnsi"/>
          <w:sz w:val="18"/>
          <w:szCs w:val="18"/>
        </w:rPr>
        <w:t>je důvodem pro vypovězení této R</w:t>
      </w:r>
      <w:r w:rsidR="00356FA4" w:rsidRPr="00DD0866">
        <w:rPr>
          <w:rFonts w:ascii="Verdana" w:hAnsi="Verdana" w:cstheme="minorHAnsi"/>
          <w:sz w:val="18"/>
          <w:szCs w:val="18"/>
        </w:rPr>
        <w:t>ámcové dohody</w:t>
      </w:r>
      <w:r w:rsidR="00356FA4">
        <w:rPr>
          <w:rFonts w:ascii="Verdana" w:hAnsi="Verdana" w:cstheme="minorHAnsi"/>
          <w:sz w:val="18"/>
          <w:szCs w:val="18"/>
        </w:rPr>
        <w:t xml:space="preserve"> ze strany Kupujícího</w:t>
      </w:r>
      <w:r w:rsidR="00356FA4" w:rsidRPr="00DD0866">
        <w:rPr>
          <w:rFonts w:ascii="Verdana" w:hAnsi="Verdana" w:cstheme="minorHAnsi"/>
          <w:sz w:val="18"/>
          <w:szCs w:val="18"/>
        </w:rPr>
        <w:t xml:space="preserve">. </w:t>
      </w:r>
      <w:r w:rsidR="00C503BA">
        <w:rPr>
          <w:rFonts w:ascii="Verdana" w:hAnsi="Verdana" w:cstheme="minorHAnsi"/>
          <w:sz w:val="18"/>
          <w:szCs w:val="18"/>
        </w:rPr>
        <w:t xml:space="preserve">Kupující vypoví Rámcovou dohodu dle předchozí věty pouze vůči Prodávajícímu, který naplní důvod pro vypovězení Rámcové dohody dle předchozí věty. </w:t>
      </w:r>
      <w:r w:rsidR="00356FA4" w:rsidRPr="00FE4D85">
        <w:rPr>
          <w:rFonts w:ascii="Verdana" w:hAnsi="Verdana"/>
          <w:sz w:val="18"/>
          <w:szCs w:val="18"/>
        </w:rPr>
        <w:t xml:space="preserve">Výpovědní </w:t>
      </w:r>
      <w:r w:rsidR="001F3C21" w:rsidRPr="00FE4D85">
        <w:rPr>
          <w:rFonts w:ascii="Verdana" w:hAnsi="Verdana"/>
          <w:sz w:val="18"/>
          <w:szCs w:val="18"/>
        </w:rPr>
        <w:t xml:space="preserve">doba </w:t>
      </w:r>
      <w:r w:rsidR="001F3C21">
        <w:rPr>
          <w:rFonts w:ascii="Verdana" w:hAnsi="Verdana"/>
          <w:sz w:val="18"/>
          <w:szCs w:val="18"/>
        </w:rPr>
        <w:t>v takovém</w:t>
      </w:r>
      <w:r w:rsidR="00356FA4" w:rsidRPr="00FE4D85">
        <w:rPr>
          <w:rFonts w:ascii="Verdana" w:hAnsi="Verdana"/>
          <w:sz w:val="18"/>
          <w:szCs w:val="18"/>
        </w:rPr>
        <w:t xml:space="preserve"> případě činí 3 měsíce ode dne doručení této výpovědi Prodávajícímu a závazek zaniká uplynutím této výpovědní doby.</w:t>
      </w:r>
    </w:p>
    <w:p w14:paraId="21DD2018" w14:textId="787F4F93" w:rsidR="00DD0866" w:rsidRPr="00DD0866" w:rsidRDefault="00DD0866" w:rsidP="00E03C46">
      <w:pPr>
        <w:pStyle w:val="acnormalbulleted"/>
        <w:ind w:left="426"/>
        <w:rPr>
          <w:rFonts w:ascii="Verdana" w:hAnsi="Verdana" w:cstheme="minorHAnsi"/>
          <w:sz w:val="18"/>
          <w:szCs w:val="18"/>
        </w:rPr>
      </w:pPr>
      <w:r>
        <w:rPr>
          <w:rFonts w:ascii="Verdana" w:hAnsi="Verdana" w:cstheme="minorHAnsi"/>
          <w:sz w:val="18"/>
          <w:szCs w:val="18"/>
        </w:rPr>
        <w:t>V příloze č. 2 této R</w:t>
      </w:r>
      <w:r w:rsidRPr="00DD0866">
        <w:rPr>
          <w:rFonts w:ascii="Verdana" w:hAnsi="Verdana" w:cstheme="minorHAnsi"/>
          <w:sz w:val="18"/>
          <w:szCs w:val="18"/>
        </w:rPr>
        <w:t xml:space="preserve">ámcové </w:t>
      </w:r>
      <w:r w:rsidR="00A0142A" w:rsidRPr="00DD0866">
        <w:rPr>
          <w:rFonts w:ascii="Verdana" w:hAnsi="Verdana" w:cstheme="minorHAnsi"/>
          <w:sz w:val="18"/>
          <w:szCs w:val="18"/>
        </w:rPr>
        <w:t>dohody – Seznam</w:t>
      </w:r>
      <w:r w:rsidRPr="00DD0866">
        <w:rPr>
          <w:rFonts w:ascii="Verdana" w:hAnsi="Verdana" w:cstheme="minorHAnsi"/>
          <w:sz w:val="18"/>
          <w:szCs w:val="18"/>
        </w:rPr>
        <w:t xml:space="preserve"> položek materiálu včetně technické specifikace </w:t>
      </w:r>
      <w:r w:rsidR="00234B8D" w:rsidRPr="00DD0866">
        <w:rPr>
          <w:rFonts w:ascii="Verdana" w:hAnsi="Verdana" w:cstheme="minorHAnsi"/>
          <w:sz w:val="18"/>
          <w:szCs w:val="18"/>
        </w:rPr>
        <w:t>a</w:t>
      </w:r>
      <w:r w:rsidR="00234B8D">
        <w:rPr>
          <w:rFonts w:ascii="Verdana" w:hAnsi="Verdana" w:cstheme="minorHAnsi"/>
          <w:sz w:val="18"/>
          <w:szCs w:val="18"/>
        </w:rPr>
        <w:t> </w:t>
      </w:r>
      <w:r w:rsidRPr="00DD0866">
        <w:rPr>
          <w:rFonts w:ascii="Verdana" w:hAnsi="Verdana" w:cstheme="minorHAnsi"/>
          <w:sz w:val="18"/>
          <w:szCs w:val="18"/>
        </w:rPr>
        <w:t xml:space="preserve">jednotkových cen, která je nedílnou součástí této </w:t>
      </w:r>
      <w:r w:rsidR="00585311">
        <w:rPr>
          <w:rFonts w:ascii="Verdana" w:hAnsi="Verdana" w:cstheme="minorHAnsi"/>
          <w:sz w:val="18"/>
          <w:szCs w:val="18"/>
        </w:rPr>
        <w:t>R</w:t>
      </w:r>
      <w:r w:rsidR="00585311" w:rsidRPr="00DD0866">
        <w:rPr>
          <w:rFonts w:ascii="Verdana" w:hAnsi="Verdana" w:cstheme="minorHAnsi"/>
          <w:sz w:val="18"/>
          <w:szCs w:val="18"/>
        </w:rPr>
        <w:t xml:space="preserve">ámcové </w:t>
      </w:r>
      <w:r w:rsidRPr="00DD0866">
        <w:rPr>
          <w:rFonts w:ascii="Verdana" w:hAnsi="Verdana" w:cstheme="minorHAnsi"/>
          <w:sz w:val="18"/>
          <w:szCs w:val="18"/>
        </w:rPr>
        <w:t xml:space="preserve">dohody, jsou uvedeny typy materiálu pro železniční svršek včetně technické specifikace jednotlivých položek materiálu </w:t>
      </w:r>
      <w:r w:rsidR="00234B8D" w:rsidRPr="00DD0866">
        <w:rPr>
          <w:rFonts w:ascii="Verdana" w:hAnsi="Verdana" w:cstheme="minorHAnsi"/>
          <w:sz w:val="18"/>
          <w:szCs w:val="18"/>
        </w:rPr>
        <w:t>a</w:t>
      </w:r>
      <w:r w:rsidR="00234B8D">
        <w:rPr>
          <w:rFonts w:ascii="Verdana" w:hAnsi="Verdana" w:cstheme="minorHAnsi"/>
          <w:sz w:val="18"/>
          <w:szCs w:val="18"/>
        </w:rPr>
        <w:t> </w:t>
      </w:r>
      <w:r w:rsidRPr="00DD0866">
        <w:rPr>
          <w:rFonts w:ascii="Verdana" w:hAnsi="Verdana" w:cstheme="minorHAnsi"/>
          <w:sz w:val="18"/>
          <w:szCs w:val="18"/>
        </w:rPr>
        <w:t>sjednaných cen materiálu p</w:t>
      </w:r>
      <w:r>
        <w:rPr>
          <w:rFonts w:ascii="Verdana" w:hAnsi="Verdana" w:cstheme="minorHAnsi"/>
          <w:sz w:val="18"/>
          <w:szCs w:val="18"/>
        </w:rPr>
        <w:t>o dobu účinnosti této R</w:t>
      </w:r>
      <w:r w:rsidRPr="00DD0866">
        <w:rPr>
          <w:rFonts w:ascii="Verdana" w:hAnsi="Verdana" w:cstheme="minorHAnsi"/>
          <w:sz w:val="18"/>
          <w:szCs w:val="18"/>
        </w:rPr>
        <w:t>ámcové dohody</w:t>
      </w:r>
      <w:r w:rsidR="00585311">
        <w:rPr>
          <w:rFonts w:ascii="Verdana" w:hAnsi="Verdana" w:cstheme="minorHAnsi"/>
          <w:sz w:val="18"/>
          <w:szCs w:val="18"/>
        </w:rPr>
        <w:t xml:space="preserve"> a dílčích veřejných zakázek</w:t>
      </w:r>
      <w:r w:rsidRPr="00DD0866">
        <w:rPr>
          <w:rFonts w:ascii="Verdana" w:hAnsi="Verdana" w:cstheme="minorHAnsi"/>
          <w:sz w:val="18"/>
          <w:szCs w:val="18"/>
        </w:rPr>
        <w:t xml:space="preserve">. </w:t>
      </w:r>
      <w:r w:rsidR="0022607E">
        <w:rPr>
          <w:rFonts w:ascii="Verdana" w:hAnsi="Verdana" w:cstheme="minorHAnsi"/>
          <w:sz w:val="18"/>
          <w:szCs w:val="18"/>
        </w:rPr>
        <w:t xml:space="preserve">Příloha č. 2 této Rámcové dohody je tvořena </w:t>
      </w:r>
      <w:r w:rsidR="0022607E" w:rsidRPr="00DD0866">
        <w:rPr>
          <w:rFonts w:ascii="Verdana" w:hAnsi="Verdana" w:cstheme="minorHAnsi"/>
          <w:sz w:val="18"/>
          <w:szCs w:val="18"/>
        </w:rPr>
        <w:t>Seznam</w:t>
      </w:r>
      <w:r w:rsidR="0022607E">
        <w:rPr>
          <w:rFonts w:ascii="Verdana" w:hAnsi="Verdana" w:cstheme="minorHAnsi"/>
          <w:sz w:val="18"/>
          <w:szCs w:val="18"/>
        </w:rPr>
        <w:t>y</w:t>
      </w:r>
      <w:r w:rsidR="0022607E" w:rsidRPr="00DD0866">
        <w:rPr>
          <w:rFonts w:ascii="Verdana" w:hAnsi="Verdana" w:cstheme="minorHAnsi"/>
          <w:sz w:val="18"/>
          <w:szCs w:val="18"/>
        </w:rPr>
        <w:t xml:space="preserve"> položek materiálu včetně technické specifikace a</w:t>
      </w:r>
      <w:r w:rsidR="0022607E">
        <w:rPr>
          <w:rFonts w:ascii="Verdana" w:hAnsi="Verdana" w:cstheme="minorHAnsi"/>
          <w:sz w:val="18"/>
          <w:szCs w:val="18"/>
        </w:rPr>
        <w:t> </w:t>
      </w:r>
      <w:r w:rsidR="0022607E" w:rsidRPr="00DD0866">
        <w:rPr>
          <w:rFonts w:ascii="Verdana" w:hAnsi="Verdana" w:cstheme="minorHAnsi"/>
          <w:sz w:val="18"/>
          <w:szCs w:val="18"/>
        </w:rPr>
        <w:t>jednotkových cen</w:t>
      </w:r>
      <w:r w:rsidR="0022607E">
        <w:rPr>
          <w:rFonts w:ascii="Verdana" w:hAnsi="Verdana" w:cstheme="minorHAnsi"/>
          <w:sz w:val="18"/>
          <w:szCs w:val="18"/>
        </w:rPr>
        <w:t xml:space="preserve"> </w:t>
      </w:r>
      <w:r w:rsidR="00B91486">
        <w:rPr>
          <w:rFonts w:ascii="Verdana" w:hAnsi="Verdana" w:cstheme="minorHAnsi"/>
          <w:sz w:val="18"/>
          <w:szCs w:val="18"/>
        </w:rPr>
        <w:t>jednotlivých Prodávajících</w:t>
      </w:r>
      <w:r w:rsidR="0022607E">
        <w:rPr>
          <w:rFonts w:ascii="Verdana" w:hAnsi="Verdana" w:cstheme="minorHAnsi"/>
          <w:sz w:val="18"/>
          <w:szCs w:val="18"/>
        </w:rPr>
        <w:t xml:space="preserve">. </w:t>
      </w:r>
    </w:p>
    <w:p w14:paraId="3B24F76F" w14:textId="77E7C66F" w:rsidR="00DD0866" w:rsidRPr="00DD0866" w:rsidRDefault="00DD0866" w:rsidP="00E03C46">
      <w:pPr>
        <w:pStyle w:val="acnormalbulleted"/>
        <w:ind w:left="426"/>
        <w:rPr>
          <w:rFonts w:ascii="Verdana" w:hAnsi="Verdana" w:cstheme="minorHAnsi"/>
          <w:sz w:val="18"/>
          <w:szCs w:val="18"/>
        </w:rPr>
      </w:pPr>
      <w:r w:rsidRPr="00DD0866">
        <w:rPr>
          <w:rFonts w:ascii="Verdana" w:hAnsi="Verdana" w:cstheme="minorHAnsi"/>
          <w:sz w:val="18"/>
          <w:szCs w:val="18"/>
        </w:rPr>
        <w:t xml:space="preserve">Prodávající odpovídá za to, že dodaný materiál plně odpovídá požadavkům zákona č. 22/1997 Sb., o technických požadavcích na výrobky a o změně a doplnění některých zákonů, ve znění </w:t>
      </w:r>
      <w:r w:rsidRPr="00DD0866">
        <w:rPr>
          <w:rFonts w:ascii="Verdana" w:hAnsi="Verdana" w:cstheme="minorHAnsi"/>
          <w:sz w:val="18"/>
          <w:szCs w:val="18"/>
        </w:rPr>
        <w:lastRenderedPageBreak/>
        <w:t xml:space="preserve">pozdějších předpisů, a disponuje platnými certifikáty a osvědčeními potvrzujícími, že dodaný materiál splňuje požadavky zákona č. 22/1997 Sb., o technických požadavcích na </w:t>
      </w:r>
      <w:r w:rsidR="001F3C21" w:rsidRPr="00DD0866">
        <w:rPr>
          <w:rFonts w:ascii="Verdana" w:hAnsi="Verdana" w:cstheme="minorHAnsi"/>
          <w:sz w:val="18"/>
          <w:szCs w:val="18"/>
        </w:rPr>
        <w:t xml:space="preserve">výrobky </w:t>
      </w:r>
      <w:r w:rsidR="001F3C21">
        <w:rPr>
          <w:rFonts w:ascii="Verdana" w:hAnsi="Verdana" w:cstheme="minorHAnsi"/>
          <w:sz w:val="18"/>
          <w:szCs w:val="18"/>
        </w:rPr>
        <w:t>a o změně</w:t>
      </w:r>
      <w:r w:rsidRPr="00DD0866">
        <w:rPr>
          <w:rFonts w:ascii="Verdana" w:hAnsi="Verdana" w:cstheme="minorHAnsi"/>
          <w:sz w:val="18"/>
          <w:szCs w:val="18"/>
        </w:rPr>
        <w:t xml:space="preserve"> a doplnění některých zákonů, ve znění pozdějších předpisů a dalších platných českých právních norem, popřípadě převzatých mezinárodních norem a předpisů týkajících se oprávněného zájmu na bezpečnost výrobků. Dodávaný materiál musí rovněž odpovídat požadavkům Nařízení vlády č.133/2005 Sb., o technických požadavcích na </w:t>
      </w:r>
      <w:r w:rsidR="001F3C21" w:rsidRPr="00DD0866">
        <w:rPr>
          <w:rFonts w:ascii="Verdana" w:hAnsi="Verdana" w:cstheme="minorHAnsi"/>
          <w:sz w:val="18"/>
          <w:szCs w:val="18"/>
        </w:rPr>
        <w:t xml:space="preserve">provozní </w:t>
      </w:r>
      <w:r w:rsidR="001F3C21">
        <w:rPr>
          <w:rFonts w:ascii="Verdana" w:hAnsi="Verdana" w:cstheme="minorHAnsi"/>
          <w:sz w:val="18"/>
          <w:szCs w:val="18"/>
        </w:rPr>
        <w:t>a technickou</w:t>
      </w:r>
      <w:r w:rsidRPr="00DD0866">
        <w:rPr>
          <w:rFonts w:ascii="Verdana" w:hAnsi="Verdana" w:cstheme="minorHAnsi"/>
          <w:sz w:val="18"/>
          <w:szCs w:val="18"/>
        </w:rPr>
        <w:t xml:space="preserve"> propojenost evropského železničního systému, ve znění všech provedených změn. Příslušné certifikáty a osvědčení jsou ve fotokopiích k nahlédnutí u Prodávajícího.</w:t>
      </w:r>
    </w:p>
    <w:p w14:paraId="4872BF86" w14:textId="535F07BA" w:rsidR="00C20859" w:rsidRDefault="00C20859" w:rsidP="00E03C46">
      <w:pPr>
        <w:pStyle w:val="acnormalbulleted"/>
        <w:ind w:left="426"/>
        <w:rPr>
          <w:rFonts w:ascii="Verdana" w:hAnsi="Verdana" w:cstheme="minorHAnsi"/>
          <w:sz w:val="18"/>
          <w:szCs w:val="18"/>
        </w:rPr>
      </w:pPr>
      <w:r w:rsidRPr="00C20859">
        <w:rPr>
          <w:rFonts w:ascii="Verdana" w:hAnsi="Verdana" w:cstheme="minorHAnsi"/>
          <w:sz w:val="18"/>
          <w:szCs w:val="18"/>
        </w:rPr>
        <w:t xml:space="preserve">Kupujícímu bude umožněno ověření kvality předmětu koupě zaměstnancům organizační jednotky, Centrum telematiky a diagnostiky (dále jen „CTD“) Správy diagnostiky tratí – kvalita a použitelnost materiálu, dle příslušných TPD, nebo v souladu se Souhlasem Odboru traťového hospodářství Kupujícího. S každou dodávkou materiálu budou zaslány sjednané </w:t>
      </w:r>
      <w:r w:rsidR="001F3C21" w:rsidRPr="00C20859">
        <w:rPr>
          <w:rFonts w:ascii="Verdana" w:hAnsi="Verdana" w:cstheme="minorHAnsi"/>
          <w:sz w:val="18"/>
          <w:szCs w:val="18"/>
        </w:rPr>
        <w:t xml:space="preserve">doklady </w:t>
      </w:r>
      <w:r w:rsidR="001F3C21">
        <w:rPr>
          <w:rFonts w:ascii="Verdana" w:hAnsi="Verdana" w:cstheme="minorHAnsi"/>
          <w:sz w:val="18"/>
          <w:szCs w:val="18"/>
        </w:rPr>
        <w:t>o kvalitě</w:t>
      </w:r>
      <w:r w:rsidRPr="00C20859">
        <w:rPr>
          <w:rFonts w:ascii="Verdana" w:hAnsi="Verdana" w:cstheme="minorHAnsi"/>
          <w:sz w:val="18"/>
          <w:szCs w:val="18"/>
        </w:rPr>
        <w:t xml:space="preserve"> dle ustanovení příslušných TPD, či dle Souhlasu Odboru traťového hospodářství Kupujícího, pokud tento nahrazuje TPD.</w:t>
      </w:r>
    </w:p>
    <w:p w14:paraId="1B357170" w14:textId="67CF66CF" w:rsidR="0017700A" w:rsidRPr="008F1F50" w:rsidRDefault="00A45975" w:rsidP="0017700A">
      <w:pPr>
        <w:pStyle w:val="acnormalbulleted"/>
        <w:ind w:left="426"/>
        <w:rPr>
          <w:rFonts w:ascii="Verdana" w:hAnsi="Verdana" w:cstheme="minorHAnsi"/>
          <w:sz w:val="18"/>
          <w:szCs w:val="18"/>
        </w:rPr>
      </w:pPr>
      <w:r>
        <w:rPr>
          <w:rFonts w:ascii="Verdana" w:hAnsi="Verdana" w:cstheme="minorHAnsi"/>
          <w:sz w:val="18"/>
          <w:szCs w:val="18"/>
        </w:rPr>
        <w:t>Prodávající</w:t>
      </w:r>
      <w:r w:rsidR="0017700A" w:rsidRPr="008F1F50">
        <w:rPr>
          <w:rFonts w:ascii="Verdana" w:hAnsi="Verdana" w:cstheme="minorHAnsi"/>
          <w:sz w:val="18"/>
          <w:szCs w:val="18"/>
        </w:rPr>
        <w:t xml:space="preserve"> jsou číselně označeni (1 až </w:t>
      </w:r>
      <w:r w:rsidR="0017700A">
        <w:rPr>
          <w:rFonts w:ascii="Verdana" w:hAnsi="Verdana" w:cstheme="minorHAnsi"/>
          <w:sz w:val="18"/>
          <w:szCs w:val="18"/>
        </w:rPr>
        <w:t>3</w:t>
      </w:r>
      <w:r w:rsidR="0017700A" w:rsidRPr="008F1F50">
        <w:rPr>
          <w:rFonts w:ascii="Verdana" w:hAnsi="Verdana" w:cstheme="minorHAnsi"/>
          <w:sz w:val="18"/>
          <w:szCs w:val="18"/>
        </w:rPr>
        <w:t>) na základě výsledků hodnocení a posouzení podmínek účasti v Zadávacím řízení</w:t>
      </w:r>
      <w:r w:rsidR="00DF33E3">
        <w:rPr>
          <w:rFonts w:ascii="Verdana" w:hAnsi="Verdana" w:cstheme="minorHAnsi"/>
          <w:sz w:val="18"/>
          <w:szCs w:val="18"/>
        </w:rPr>
        <w:t>, přičemž jako Prodávající č. 1 je účastník, jehož nabídka se v zadávacím řízení umístila jako první v pořadí, jako Prodávající č. 2 je účastník, jehož nabídka se v zadávacím řízení umístila jako druhá v pořadí, jako Prodávající č. 3 je účastník, jehož nabídka se v zadávacím řízení umístila jako třetí v pořadí</w:t>
      </w:r>
      <w:r w:rsidR="0017700A" w:rsidRPr="008F1F50">
        <w:rPr>
          <w:rFonts w:ascii="Verdana" w:hAnsi="Verdana" w:cstheme="minorHAnsi"/>
          <w:sz w:val="18"/>
          <w:szCs w:val="18"/>
        </w:rPr>
        <w:t xml:space="preserve">. Pro účely této Rámcové dohody jsou </w:t>
      </w:r>
      <w:r>
        <w:rPr>
          <w:rFonts w:ascii="Verdana" w:hAnsi="Verdana" w:cstheme="minorHAnsi"/>
          <w:sz w:val="18"/>
          <w:szCs w:val="18"/>
        </w:rPr>
        <w:t>Prodávající</w:t>
      </w:r>
      <w:r w:rsidR="0017700A" w:rsidRPr="008F1F50">
        <w:rPr>
          <w:rFonts w:ascii="Verdana" w:hAnsi="Verdana" w:cstheme="minorHAnsi"/>
          <w:sz w:val="18"/>
          <w:szCs w:val="18"/>
        </w:rPr>
        <w:t xml:space="preserve"> označeni též následujícím způsobem:</w:t>
      </w:r>
    </w:p>
    <w:p w14:paraId="6C4D9F7D" w14:textId="78F4ABFB" w:rsidR="0017700A" w:rsidRPr="008F1F50" w:rsidRDefault="0017700A" w:rsidP="007F0EF8">
      <w:pPr>
        <w:pStyle w:val="acnormalbulleted"/>
        <w:numPr>
          <w:ilvl w:val="0"/>
          <w:numId w:val="19"/>
        </w:numPr>
        <w:rPr>
          <w:rFonts w:ascii="Verdana" w:hAnsi="Verdana" w:cstheme="minorHAnsi"/>
          <w:sz w:val="18"/>
          <w:szCs w:val="18"/>
        </w:rPr>
      </w:pPr>
      <w:r>
        <w:rPr>
          <w:rFonts w:ascii="Verdana" w:hAnsi="Verdana" w:cstheme="minorHAnsi"/>
          <w:sz w:val="18"/>
          <w:szCs w:val="18"/>
        </w:rPr>
        <w:t>Prodávající</w:t>
      </w:r>
      <w:r w:rsidRPr="008F1F50">
        <w:rPr>
          <w:rFonts w:ascii="Verdana" w:hAnsi="Verdana" w:cstheme="minorHAnsi"/>
          <w:sz w:val="18"/>
          <w:szCs w:val="18"/>
        </w:rPr>
        <w:t xml:space="preserve"> č. 1 = A</w:t>
      </w:r>
    </w:p>
    <w:p w14:paraId="78EC7B63" w14:textId="7177980F" w:rsidR="0017700A" w:rsidRPr="008F1F50" w:rsidRDefault="0017700A" w:rsidP="007F0EF8">
      <w:pPr>
        <w:pStyle w:val="acnormalbulleted"/>
        <w:numPr>
          <w:ilvl w:val="0"/>
          <w:numId w:val="19"/>
        </w:numPr>
        <w:rPr>
          <w:rFonts w:ascii="Verdana" w:hAnsi="Verdana" w:cstheme="minorHAnsi"/>
          <w:sz w:val="18"/>
          <w:szCs w:val="18"/>
        </w:rPr>
      </w:pPr>
      <w:r>
        <w:rPr>
          <w:rFonts w:ascii="Verdana" w:hAnsi="Verdana" w:cstheme="minorHAnsi"/>
          <w:sz w:val="18"/>
          <w:szCs w:val="18"/>
        </w:rPr>
        <w:t>Prodávající</w:t>
      </w:r>
      <w:r w:rsidRPr="008F1F50">
        <w:rPr>
          <w:rFonts w:ascii="Verdana" w:hAnsi="Verdana" w:cstheme="minorHAnsi"/>
          <w:sz w:val="18"/>
          <w:szCs w:val="18"/>
        </w:rPr>
        <w:t xml:space="preserve"> č. 2 = B  </w:t>
      </w:r>
    </w:p>
    <w:p w14:paraId="4126F47D" w14:textId="5B28DB39" w:rsidR="00A6498B" w:rsidRPr="00564401" w:rsidRDefault="0017700A" w:rsidP="007F0EF8">
      <w:pPr>
        <w:pStyle w:val="acnormalbulleted"/>
        <w:numPr>
          <w:ilvl w:val="0"/>
          <w:numId w:val="19"/>
        </w:numPr>
        <w:rPr>
          <w:rFonts w:ascii="Verdana" w:hAnsi="Verdana" w:cstheme="minorHAnsi"/>
          <w:sz w:val="18"/>
          <w:szCs w:val="18"/>
        </w:rPr>
      </w:pPr>
      <w:r>
        <w:rPr>
          <w:rFonts w:ascii="Verdana" w:hAnsi="Verdana" w:cstheme="minorHAnsi"/>
          <w:sz w:val="18"/>
          <w:szCs w:val="18"/>
        </w:rPr>
        <w:t>Prodávající</w:t>
      </w:r>
      <w:r w:rsidRPr="008F1F50">
        <w:rPr>
          <w:rFonts w:ascii="Verdana" w:hAnsi="Verdana" w:cstheme="minorHAnsi"/>
          <w:sz w:val="18"/>
          <w:szCs w:val="18"/>
        </w:rPr>
        <w:t xml:space="preserve"> č. 3 = C</w:t>
      </w:r>
    </w:p>
    <w:p w14:paraId="164DA9A4"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47E41E5E"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w:t>
      </w:r>
      <w:r w:rsidR="00234B8D">
        <w:rPr>
          <w:rFonts w:ascii="Verdana" w:hAnsi="Verdana" w:cstheme="minorHAnsi"/>
          <w:sz w:val="18"/>
          <w:szCs w:val="18"/>
        </w:rPr>
        <w:t>O</w:t>
      </w:r>
      <w:r w:rsidRPr="008B5521">
        <w:rPr>
          <w:rFonts w:ascii="Verdana" w:hAnsi="Verdana" w:cstheme="minorHAnsi"/>
          <w:sz w:val="18"/>
          <w:szCs w:val="18"/>
        </w:rPr>
        <w:t xml:space="preserve">bchodními podmínkami uvedenými v příloze č. </w:t>
      </w:r>
      <w:r w:rsidR="00A0142A" w:rsidRPr="008B5521">
        <w:rPr>
          <w:rFonts w:ascii="Verdana" w:hAnsi="Verdana" w:cstheme="minorHAnsi"/>
          <w:sz w:val="18"/>
          <w:szCs w:val="18"/>
        </w:rPr>
        <w:t>1 této</w:t>
      </w:r>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proofErr w:type="gramStart"/>
      <w:r w:rsidRPr="008B5521">
        <w:rPr>
          <w:rFonts w:ascii="Verdana" w:hAnsi="Verdana" w:cstheme="minorHAnsi"/>
          <w:sz w:val="18"/>
          <w:szCs w:val="18"/>
        </w:rPr>
        <w:t>základě</w:t>
      </w:r>
      <w:proofErr w:type="gramEnd"/>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w:t>
      </w:r>
      <w:r w:rsidR="009E6633">
        <w:rPr>
          <w:rFonts w:ascii="Verdana" w:hAnsi="Verdana" w:cstheme="minorHAnsi"/>
          <w:sz w:val="18"/>
          <w:szCs w:val="18"/>
        </w:rPr>
        <w:t xml:space="preserve">materiál </w:t>
      </w:r>
      <w:r w:rsidR="009601AA" w:rsidRPr="008B5521">
        <w:rPr>
          <w:rFonts w:ascii="Verdana" w:hAnsi="Verdana" w:cstheme="minorHAnsi"/>
          <w:sz w:val="18"/>
          <w:szCs w:val="18"/>
        </w:rPr>
        <w:t>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511C1D1D" w14:textId="136F6021" w:rsidR="0017700A" w:rsidRDefault="0017700A" w:rsidP="0017700A">
      <w:pPr>
        <w:pStyle w:val="acnormalbulleted"/>
        <w:numPr>
          <w:ilvl w:val="0"/>
          <w:numId w:val="3"/>
        </w:numPr>
        <w:tabs>
          <w:tab w:val="clear" w:pos="426"/>
          <w:tab w:val="left" w:pos="284"/>
        </w:tabs>
        <w:rPr>
          <w:rFonts w:ascii="Verdana" w:hAnsi="Verdana"/>
          <w:sz w:val="18"/>
          <w:szCs w:val="18"/>
        </w:rPr>
      </w:pPr>
      <w:r w:rsidRPr="0017700A">
        <w:rPr>
          <w:rFonts w:ascii="Verdana" w:hAnsi="Verdana"/>
          <w:sz w:val="18"/>
          <w:szCs w:val="18"/>
        </w:rPr>
        <w:t>Dílčí veřejné zakázky budou zadávány (uzavírány dílčí smlouvy -&gt; dále také jako „smlouvy“ a</w:t>
      </w:r>
      <w:r>
        <w:rPr>
          <w:rFonts w:ascii="Verdana" w:hAnsi="Verdana"/>
          <w:sz w:val="18"/>
          <w:szCs w:val="18"/>
        </w:rPr>
        <w:t> </w:t>
      </w:r>
      <w:r w:rsidRPr="0017700A">
        <w:rPr>
          <w:rFonts w:ascii="Verdana" w:hAnsi="Verdana"/>
          <w:sz w:val="18"/>
          <w:szCs w:val="18"/>
        </w:rPr>
        <w:t xml:space="preserve">samostatně jako „smlouva“) po dobu trvání Rámcové dohody </w:t>
      </w:r>
      <w:r>
        <w:rPr>
          <w:rFonts w:ascii="Verdana" w:hAnsi="Verdana"/>
          <w:sz w:val="18"/>
          <w:szCs w:val="18"/>
        </w:rPr>
        <w:t>Kupujícím</w:t>
      </w:r>
      <w:r w:rsidRPr="0017700A">
        <w:rPr>
          <w:rFonts w:ascii="Verdana" w:hAnsi="Verdana"/>
          <w:sz w:val="18"/>
          <w:szCs w:val="18"/>
        </w:rPr>
        <w:t xml:space="preserve"> formou postupné automatické rotace </w:t>
      </w:r>
      <w:r>
        <w:rPr>
          <w:rFonts w:ascii="Verdana" w:hAnsi="Verdana"/>
          <w:sz w:val="18"/>
          <w:szCs w:val="18"/>
        </w:rPr>
        <w:t>Prodávajících</w:t>
      </w:r>
      <w:r w:rsidRPr="0017700A">
        <w:rPr>
          <w:rFonts w:ascii="Verdana" w:hAnsi="Verdana"/>
          <w:sz w:val="18"/>
          <w:szCs w:val="18"/>
        </w:rPr>
        <w:t xml:space="preserve"> dle jejich pořadí v Zadávacím řízení ve smyslu čl. I odst. </w:t>
      </w:r>
      <w:r>
        <w:rPr>
          <w:rFonts w:ascii="Verdana" w:hAnsi="Verdana"/>
          <w:sz w:val="18"/>
          <w:szCs w:val="18"/>
        </w:rPr>
        <w:t>6</w:t>
      </w:r>
      <w:r w:rsidRPr="0017700A">
        <w:rPr>
          <w:rFonts w:ascii="Verdana" w:hAnsi="Verdana"/>
          <w:sz w:val="18"/>
          <w:szCs w:val="18"/>
        </w:rPr>
        <w:t xml:space="preserve"> této Rámcové dohody, </w:t>
      </w:r>
      <w:r w:rsidR="003F5017">
        <w:rPr>
          <w:rFonts w:ascii="Verdana" w:hAnsi="Verdana"/>
          <w:sz w:val="18"/>
          <w:szCs w:val="18"/>
        </w:rPr>
        <w:t xml:space="preserve">bez obnovení soutěže, </w:t>
      </w:r>
      <w:r w:rsidRPr="0017700A">
        <w:rPr>
          <w:rFonts w:ascii="Verdana" w:hAnsi="Verdana"/>
          <w:sz w:val="18"/>
          <w:szCs w:val="18"/>
        </w:rPr>
        <w:t>a to následujícím způsobem:</w:t>
      </w:r>
    </w:p>
    <w:p w14:paraId="0EBE3B38" w14:textId="6FEE7B66" w:rsidR="008534FB" w:rsidRPr="008F1F50" w:rsidRDefault="005312C6" w:rsidP="007F0EF8">
      <w:pPr>
        <w:pStyle w:val="acnormalbulleted"/>
        <w:numPr>
          <w:ilvl w:val="1"/>
          <w:numId w:val="20"/>
        </w:numPr>
        <w:tabs>
          <w:tab w:val="clear" w:pos="426"/>
          <w:tab w:val="left" w:pos="284"/>
        </w:tabs>
        <w:ind w:left="851"/>
        <w:rPr>
          <w:ins w:id="5" w:author="Prachařová Karolína, Mgr." w:date="2022-10-17T10:31:00Z"/>
          <w:rFonts w:ascii="Verdana" w:hAnsi="Verdana"/>
          <w:sz w:val="18"/>
          <w:szCs w:val="18"/>
        </w:rPr>
      </w:pPr>
      <w:ins w:id="6" w:author="Prachařová Karolína, Mgr." w:date="2022-10-17T09:51:00Z">
        <w:r>
          <w:rPr>
            <w:rFonts w:ascii="Verdana" w:hAnsi="Verdana"/>
            <w:sz w:val="18"/>
            <w:szCs w:val="18"/>
          </w:rPr>
          <w:t xml:space="preserve">Kupující </w:t>
        </w:r>
      </w:ins>
      <w:ins w:id="7" w:author="Prachařová Karolína, Mgr." w:date="2022-10-17T09:53:00Z">
        <w:r w:rsidR="0024199A">
          <w:rPr>
            <w:rFonts w:ascii="Verdana" w:hAnsi="Verdana"/>
            <w:sz w:val="18"/>
            <w:szCs w:val="18"/>
          </w:rPr>
          <w:t xml:space="preserve">nejdříve postupem dle čl. </w:t>
        </w:r>
      </w:ins>
      <w:ins w:id="8" w:author="Prachařová Karolína, Mgr." w:date="2022-10-17T09:55:00Z">
        <w:r w:rsidR="0024199A">
          <w:rPr>
            <w:rFonts w:ascii="Verdana" w:hAnsi="Verdana"/>
            <w:sz w:val="18"/>
            <w:szCs w:val="18"/>
          </w:rPr>
          <w:t>III. odst. 4 bod 4.1. této Rámcové dohody odešle Požadavek ve smyslu citovaného ustanovení</w:t>
        </w:r>
      </w:ins>
      <w:ins w:id="9" w:author="Prachařová Karolína, Mgr." w:date="2022-10-17T09:56:00Z">
        <w:r w:rsidR="0024199A">
          <w:rPr>
            <w:rFonts w:ascii="Verdana" w:hAnsi="Verdana"/>
            <w:sz w:val="18"/>
            <w:szCs w:val="18"/>
          </w:rPr>
          <w:t xml:space="preserve">, a to </w:t>
        </w:r>
      </w:ins>
      <w:ins w:id="10" w:author="Prachařová Karolína, Mgr." w:date="2022-10-17T10:31:00Z">
        <w:r w:rsidR="001957F2" w:rsidRPr="008F1F50">
          <w:rPr>
            <w:rFonts w:ascii="Verdana" w:hAnsi="Verdana"/>
            <w:sz w:val="18"/>
            <w:szCs w:val="18"/>
          </w:rPr>
          <w:t xml:space="preserve">postupně dle pořadí umístění nabídek </w:t>
        </w:r>
        <w:r w:rsidR="001957F2">
          <w:rPr>
            <w:rFonts w:ascii="Verdana" w:hAnsi="Verdana"/>
            <w:sz w:val="18"/>
            <w:szCs w:val="18"/>
          </w:rPr>
          <w:t>Prodávajících</w:t>
        </w:r>
        <w:r w:rsidR="001957F2" w:rsidRPr="008F1F50">
          <w:rPr>
            <w:rFonts w:ascii="Verdana" w:hAnsi="Verdana"/>
            <w:sz w:val="18"/>
            <w:szCs w:val="18"/>
          </w:rPr>
          <w:t xml:space="preserve"> po hodnocení a posouzení podmínek účasti v rámci Zadávacího řízení, a to cyklicky</w:t>
        </w:r>
        <w:r w:rsidR="008534FB">
          <w:rPr>
            <w:rFonts w:ascii="Verdana" w:hAnsi="Verdana"/>
            <w:sz w:val="18"/>
            <w:szCs w:val="18"/>
          </w:rPr>
          <w:t xml:space="preserve">. </w:t>
        </w:r>
        <w:r w:rsidR="008534FB" w:rsidRPr="008F1F50">
          <w:rPr>
            <w:rFonts w:ascii="Verdana" w:hAnsi="Verdana"/>
            <w:sz w:val="18"/>
            <w:szCs w:val="18"/>
          </w:rPr>
          <w:t xml:space="preserve">Pro účely </w:t>
        </w:r>
      </w:ins>
      <w:ins w:id="11" w:author="Prachařová Karolína, Mgr." w:date="2022-10-17T10:32:00Z">
        <w:r w:rsidR="008534FB">
          <w:rPr>
            <w:rFonts w:ascii="Verdana" w:hAnsi="Verdana"/>
            <w:sz w:val="18"/>
            <w:szCs w:val="18"/>
          </w:rPr>
          <w:t>prvního dílčího Požadavku</w:t>
        </w:r>
      </w:ins>
      <w:ins w:id="12" w:author="Prachařová Karolína, Mgr." w:date="2022-10-17T10:31:00Z">
        <w:r w:rsidR="008534FB" w:rsidRPr="008F1F50">
          <w:rPr>
            <w:rFonts w:ascii="Verdana" w:hAnsi="Verdana"/>
            <w:sz w:val="18"/>
            <w:szCs w:val="18"/>
          </w:rPr>
          <w:t xml:space="preserve"> </w:t>
        </w:r>
      </w:ins>
      <w:ins w:id="13" w:author="Prachařová Karolína, Mgr." w:date="2022-10-17T10:38:00Z">
        <w:r w:rsidR="008534FB">
          <w:rPr>
            <w:rFonts w:ascii="Verdana" w:hAnsi="Verdana"/>
            <w:sz w:val="18"/>
            <w:szCs w:val="18"/>
          </w:rPr>
          <w:t xml:space="preserve">(a každého následného Požadavku) </w:t>
        </w:r>
      </w:ins>
      <w:ins w:id="14" w:author="Prachařová Karolína, Mgr." w:date="2022-10-17T10:31:00Z">
        <w:r w:rsidR="008534FB">
          <w:rPr>
            <w:rFonts w:ascii="Verdana" w:hAnsi="Verdana"/>
            <w:sz w:val="18"/>
            <w:szCs w:val="18"/>
          </w:rPr>
          <w:t>Kupující</w:t>
        </w:r>
        <w:r w:rsidR="008534FB" w:rsidRPr="008F1F50">
          <w:rPr>
            <w:rFonts w:ascii="Verdana" w:hAnsi="Verdana"/>
            <w:sz w:val="18"/>
            <w:szCs w:val="18"/>
          </w:rPr>
          <w:t xml:space="preserve"> vyzve </w:t>
        </w:r>
        <w:r w:rsidR="008534FB">
          <w:rPr>
            <w:rFonts w:ascii="Verdana" w:hAnsi="Verdana"/>
            <w:sz w:val="18"/>
            <w:szCs w:val="18"/>
          </w:rPr>
          <w:t>Prodávající</w:t>
        </w:r>
        <w:r w:rsidR="008534FB" w:rsidRPr="008F1F50">
          <w:rPr>
            <w:rFonts w:ascii="Verdana" w:hAnsi="Verdana"/>
            <w:sz w:val="18"/>
            <w:szCs w:val="18"/>
          </w:rPr>
          <w:t xml:space="preserve"> dle uvedeného schématu: </w:t>
        </w:r>
      </w:ins>
    </w:p>
    <w:p w14:paraId="32F2792F" w14:textId="5FA42EB4" w:rsidR="008534FB" w:rsidRDefault="008534FB" w:rsidP="008534FB">
      <w:pPr>
        <w:pStyle w:val="acnormalbulleted"/>
        <w:numPr>
          <w:ilvl w:val="0"/>
          <w:numId w:val="0"/>
        </w:numPr>
        <w:ind w:left="1134"/>
        <w:rPr>
          <w:ins w:id="15" w:author="Prachařová Karolína, Mgr." w:date="2022-10-17T10:33:00Z"/>
          <w:rFonts w:ascii="Verdana" w:hAnsi="Verdana"/>
          <w:sz w:val="18"/>
          <w:szCs w:val="18"/>
        </w:rPr>
      </w:pPr>
      <w:ins w:id="16" w:author="Prachařová Karolína, Mgr." w:date="2022-10-17T10:31:00Z">
        <w:r>
          <w:rPr>
            <w:rFonts w:ascii="Verdana" w:hAnsi="Verdana"/>
            <w:sz w:val="18"/>
            <w:szCs w:val="18"/>
          </w:rPr>
          <w:t>ABC</w:t>
        </w:r>
        <w:r w:rsidRPr="008F1F50">
          <w:rPr>
            <w:rFonts w:ascii="Verdana" w:hAnsi="Verdana"/>
            <w:sz w:val="18"/>
            <w:szCs w:val="18"/>
          </w:rPr>
          <w:t xml:space="preserve"> -&gt; </w:t>
        </w:r>
        <w:r>
          <w:rPr>
            <w:rFonts w:ascii="Verdana" w:hAnsi="Verdana"/>
            <w:sz w:val="18"/>
            <w:szCs w:val="18"/>
          </w:rPr>
          <w:t>ABC</w:t>
        </w:r>
        <w:r w:rsidRPr="008F1F50">
          <w:rPr>
            <w:rFonts w:ascii="Verdana" w:hAnsi="Verdana"/>
            <w:sz w:val="18"/>
            <w:szCs w:val="18"/>
          </w:rPr>
          <w:t xml:space="preserve"> -&gt; </w:t>
        </w:r>
        <w:r>
          <w:rPr>
            <w:rFonts w:ascii="Verdana" w:hAnsi="Verdana"/>
            <w:sz w:val="18"/>
            <w:szCs w:val="18"/>
          </w:rPr>
          <w:t>ABC</w:t>
        </w:r>
        <w:r w:rsidRPr="00564401">
          <w:rPr>
            <w:rFonts w:ascii="Verdana" w:hAnsi="Verdana"/>
            <w:sz w:val="18"/>
            <w:szCs w:val="18"/>
          </w:rPr>
          <w:t xml:space="preserve"> </w:t>
        </w:r>
        <w:proofErr w:type="gramStart"/>
        <w:r>
          <w:rPr>
            <w:rFonts w:ascii="Verdana" w:hAnsi="Verdana"/>
            <w:sz w:val="18"/>
            <w:szCs w:val="18"/>
          </w:rPr>
          <w:t>-</w:t>
        </w:r>
        <w:r w:rsidRPr="008F1F50">
          <w:rPr>
            <w:rFonts w:ascii="Verdana" w:hAnsi="Verdana"/>
            <w:sz w:val="18"/>
            <w:szCs w:val="18"/>
          </w:rPr>
          <w:t>&gt;</w:t>
        </w:r>
      </w:ins>
      <w:ins w:id="17" w:author="Prachařová Karolína, Mgr." w:date="2022-10-17T10:33:00Z">
        <w:r>
          <w:rPr>
            <w:rFonts w:ascii="Verdana" w:hAnsi="Verdana"/>
            <w:sz w:val="18"/>
            <w:szCs w:val="18"/>
          </w:rPr>
          <w:t>…</w:t>
        </w:r>
      </w:ins>
      <w:proofErr w:type="gramEnd"/>
      <w:ins w:id="18" w:author="Prachařová Karolína, Mgr." w:date="2022-10-17T10:38:00Z">
        <w:r>
          <w:rPr>
            <w:rFonts w:ascii="Verdana" w:hAnsi="Verdana"/>
            <w:sz w:val="18"/>
            <w:szCs w:val="18"/>
          </w:rPr>
          <w:t xml:space="preserve"> </w:t>
        </w:r>
        <w:r w:rsidRPr="000836C6">
          <w:rPr>
            <w:rFonts w:ascii="Verdana" w:hAnsi="Verdana"/>
            <w:sz w:val="18"/>
            <w:szCs w:val="18"/>
          </w:rPr>
          <w:t xml:space="preserve">naplnění některé z podmínek dle čl. III odst. 1 </w:t>
        </w:r>
        <w:r>
          <w:rPr>
            <w:rFonts w:ascii="Verdana" w:hAnsi="Verdana"/>
            <w:sz w:val="18"/>
            <w:szCs w:val="18"/>
          </w:rPr>
          <w:t xml:space="preserve">této </w:t>
        </w:r>
        <w:r w:rsidRPr="000836C6">
          <w:rPr>
            <w:rFonts w:ascii="Verdana" w:hAnsi="Verdana"/>
            <w:sz w:val="18"/>
            <w:szCs w:val="18"/>
          </w:rPr>
          <w:t>Rámcové dohody</w:t>
        </w:r>
      </w:ins>
    </w:p>
    <w:p w14:paraId="580CC19E" w14:textId="1971514E" w:rsidR="008534FB" w:rsidRDefault="008534FB" w:rsidP="007F0EF8">
      <w:pPr>
        <w:pStyle w:val="acnormalbulleted"/>
        <w:numPr>
          <w:ilvl w:val="1"/>
          <w:numId w:val="20"/>
        </w:numPr>
        <w:tabs>
          <w:tab w:val="clear" w:pos="426"/>
          <w:tab w:val="left" w:pos="284"/>
        </w:tabs>
        <w:ind w:left="851"/>
        <w:rPr>
          <w:ins w:id="19" w:author="Prachařová Karolína, Mgr." w:date="2022-10-17T10:42:00Z"/>
          <w:rFonts w:ascii="Verdana" w:hAnsi="Verdana"/>
          <w:sz w:val="18"/>
          <w:szCs w:val="18"/>
        </w:rPr>
      </w:pPr>
      <w:ins w:id="20" w:author="Prachařová Karolína, Mgr." w:date="2022-10-17T10:39:00Z">
        <w:r w:rsidRPr="008F1F50">
          <w:rPr>
            <w:rFonts w:ascii="Verdana" w:hAnsi="Verdana"/>
            <w:sz w:val="18"/>
            <w:szCs w:val="18"/>
          </w:rPr>
          <w:t xml:space="preserve">Odmítne-li </w:t>
        </w:r>
        <w:r>
          <w:rPr>
            <w:rFonts w:ascii="Verdana" w:hAnsi="Verdana"/>
            <w:sz w:val="18"/>
            <w:szCs w:val="18"/>
          </w:rPr>
          <w:t>Prodávající</w:t>
        </w:r>
        <w:r w:rsidRPr="008F1F50">
          <w:rPr>
            <w:rFonts w:ascii="Verdana" w:hAnsi="Verdana"/>
            <w:sz w:val="18"/>
            <w:szCs w:val="18"/>
          </w:rPr>
          <w:t xml:space="preserve"> </w:t>
        </w:r>
        <w:r>
          <w:rPr>
            <w:rFonts w:ascii="Verdana" w:hAnsi="Verdana"/>
            <w:sz w:val="18"/>
            <w:szCs w:val="18"/>
          </w:rPr>
          <w:t>Požadavek Kupujícího</w:t>
        </w:r>
        <w:r w:rsidRPr="008F1F50">
          <w:rPr>
            <w:rFonts w:ascii="Verdana" w:hAnsi="Verdana"/>
            <w:sz w:val="18"/>
            <w:szCs w:val="18"/>
          </w:rPr>
          <w:t xml:space="preserve">, </w:t>
        </w:r>
      </w:ins>
      <w:ins w:id="21" w:author="Prachařová Karolína, Mgr." w:date="2022-10-17T10:40:00Z">
        <w:r>
          <w:rPr>
            <w:rFonts w:ascii="Verdana" w:hAnsi="Verdana"/>
            <w:sz w:val="18"/>
            <w:szCs w:val="18"/>
          </w:rPr>
          <w:t>odešle</w:t>
        </w:r>
      </w:ins>
      <w:ins w:id="22" w:author="Prachařová Karolína, Mgr." w:date="2022-10-17T10:39:00Z">
        <w:r w:rsidRPr="008F1F50">
          <w:rPr>
            <w:rFonts w:ascii="Verdana" w:hAnsi="Verdana"/>
            <w:sz w:val="18"/>
            <w:szCs w:val="18"/>
          </w:rPr>
          <w:t xml:space="preserve"> </w:t>
        </w:r>
        <w:r>
          <w:rPr>
            <w:rFonts w:ascii="Verdana" w:hAnsi="Verdana"/>
            <w:sz w:val="18"/>
            <w:szCs w:val="18"/>
          </w:rPr>
          <w:t>Kupující</w:t>
        </w:r>
        <w:r w:rsidRPr="008F1F50">
          <w:rPr>
            <w:rFonts w:ascii="Verdana" w:hAnsi="Verdana"/>
            <w:sz w:val="18"/>
            <w:szCs w:val="18"/>
          </w:rPr>
          <w:t xml:space="preserve"> </w:t>
        </w:r>
      </w:ins>
      <w:ins w:id="23" w:author="Prachařová Karolína, Mgr." w:date="2022-10-17T10:40:00Z">
        <w:r>
          <w:rPr>
            <w:rFonts w:ascii="Verdana" w:hAnsi="Verdana"/>
            <w:sz w:val="18"/>
            <w:szCs w:val="18"/>
          </w:rPr>
          <w:t xml:space="preserve">Požadavek </w:t>
        </w:r>
        <w:r w:rsidRPr="008F1F50">
          <w:rPr>
            <w:rFonts w:ascii="Verdana" w:hAnsi="Verdana"/>
            <w:sz w:val="18"/>
            <w:szCs w:val="18"/>
          </w:rPr>
          <w:t>Prodávajícímu</w:t>
        </w:r>
      </w:ins>
      <w:ins w:id="24" w:author="Prachařová Karolína, Mgr." w:date="2022-10-17T10:39:00Z">
        <w:r w:rsidRPr="008F1F50">
          <w:rPr>
            <w:rFonts w:ascii="Verdana" w:hAnsi="Verdana"/>
            <w:sz w:val="18"/>
            <w:szCs w:val="18"/>
          </w:rPr>
          <w:t xml:space="preserve"> bezprostředně následující</w:t>
        </w:r>
      </w:ins>
      <w:ins w:id="25" w:author="Prachařová Karolína, Mgr." w:date="2022-10-17T10:40:00Z">
        <w:r>
          <w:rPr>
            <w:rFonts w:ascii="Verdana" w:hAnsi="Verdana"/>
            <w:sz w:val="18"/>
            <w:szCs w:val="18"/>
          </w:rPr>
          <w:t>mu</w:t>
        </w:r>
      </w:ins>
      <w:ins w:id="26" w:author="Prachařová Karolína, Mgr." w:date="2022-10-17T10:39:00Z">
        <w:r w:rsidRPr="008F1F50">
          <w:rPr>
            <w:rFonts w:ascii="Verdana" w:hAnsi="Verdana"/>
            <w:sz w:val="18"/>
            <w:szCs w:val="18"/>
          </w:rPr>
          <w:t xml:space="preserve"> po </w:t>
        </w:r>
        <w:r>
          <w:rPr>
            <w:rFonts w:ascii="Verdana" w:hAnsi="Verdana"/>
            <w:sz w:val="18"/>
            <w:szCs w:val="18"/>
          </w:rPr>
          <w:t>Prodávajícím</w:t>
        </w:r>
        <w:r w:rsidRPr="008F1F50">
          <w:rPr>
            <w:rFonts w:ascii="Verdana" w:hAnsi="Verdana"/>
            <w:sz w:val="18"/>
            <w:szCs w:val="18"/>
          </w:rPr>
          <w:t xml:space="preserve">, který odmítl </w:t>
        </w:r>
      </w:ins>
      <w:ins w:id="27" w:author="Prachařová Karolína, Mgr." w:date="2022-10-17T10:41:00Z">
        <w:r>
          <w:rPr>
            <w:rFonts w:ascii="Verdana" w:hAnsi="Verdana"/>
            <w:sz w:val="18"/>
            <w:szCs w:val="18"/>
          </w:rPr>
          <w:t>Požadavek Kupujícího</w:t>
        </w:r>
      </w:ins>
      <w:ins w:id="28" w:author="Prachařová Karolína, Mgr." w:date="2022-10-17T10:39:00Z">
        <w:r w:rsidRPr="008F1F50">
          <w:rPr>
            <w:rFonts w:ascii="Verdana" w:hAnsi="Verdana"/>
            <w:sz w:val="18"/>
            <w:szCs w:val="18"/>
          </w:rPr>
          <w:t>.</w:t>
        </w:r>
      </w:ins>
      <w:ins w:id="29" w:author="Prachařová Karolína, Mgr." w:date="2022-10-17T10:41:00Z">
        <w:r>
          <w:rPr>
            <w:rFonts w:ascii="Verdana" w:hAnsi="Verdana"/>
            <w:sz w:val="18"/>
            <w:szCs w:val="18"/>
          </w:rPr>
          <w:t xml:space="preserve"> Za odmítnutí se považuje i </w:t>
        </w:r>
        <w:r w:rsidR="0019431B">
          <w:rPr>
            <w:rFonts w:ascii="Verdana" w:hAnsi="Verdana"/>
            <w:sz w:val="18"/>
            <w:szCs w:val="18"/>
          </w:rPr>
          <w:t>situace</w:t>
        </w:r>
        <w:r>
          <w:rPr>
            <w:rFonts w:ascii="Verdana" w:hAnsi="Verdana"/>
            <w:sz w:val="18"/>
            <w:szCs w:val="18"/>
          </w:rPr>
          <w:t>, kdy Pr</w:t>
        </w:r>
        <w:r w:rsidR="0019431B">
          <w:rPr>
            <w:rFonts w:ascii="Verdana" w:hAnsi="Verdana"/>
            <w:sz w:val="18"/>
            <w:szCs w:val="18"/>
          </w:rPr>
          <w:t>odávající</w:t>
        </w:r>
        <w:r>
          <w:rPr>
            <w:rFonts w:ascii="Verdana" w:hAnsi="Verdana"/>
            <w:sz w:val="18"/>
            <w:szCs w:val="18"/>
          </w:rPr>
          <w:t xml:space="preserve"> ve lhůtě dle čl. III. odst. 4 bod 4.1. této </w:t>
        </w:r>
        <w:r>
          <w:rPr>
            <w:rFonts w:ascii="Verdana" w:hAnsi="Verdana"/>
            <w:sz w:val="18"/>
            <w:szCs w:val="18"/>
          </w:rPr>
          <w:lastRenderedPageBreak/>
          <w:t>Rámcové dohody nepotvrdí Požadavek Kupujícího</w:t>
        </w:r>
      </w:ins>
      <w:ins w:id="30" w:author="Prachařová Karolína, Mgr." w:date="2022-10-17T10:43:00Z">
        <w:r w:rsidR="0019431B">
          <w:rPr>
            <w:rFonts w:ascii="Verdana" w:hAnsi="Verdana"/>
            <w:sz w:val="18"/>
            <w:szCs w:val="18"/>
          </w:rPr>
          <w:t>, a to ani v dodatečné lhůtě, pokud byla stanovena</w:t>
        </w:r>
      </w:ins>
      <w:ins w:id="31" w:author="Prachařová Karolína, Mgr." w:date="2022-10-17T10:41:00Z">
        <w:r w:rsidR="0019431B">
          <w:rPr>
            <w:rFonts w:ascii="Verdana" w:hAnsi="Verdana"/>
            <w:sz w:val="18"/>
            <w:szCs w:val="18"/>
          </w:rPr>
          <w:t>.</w:t>
        </w:r>
      </w:ins>
    </w:p>
    <w:p w14:paraId="4DD3EEFD" w14:textId="3E288F91" w:rsidR="005312C6" w:rsidRPr="00EE13BB" w:rsidRDefault="0019431B" w:rsidP="007F0EF8">
      <w:pPr>
        <w:pStyle w:val="acnormalbulleted"/>
        <w:numPr>
          <w:ilvl w:val="1"/>
          <w:numId w:val="20"/>
        </w:numPr>
        <w:tabs>
          <w:tab w:val="clear" w:pos="426"/>
          <w:tab w:val="left" w:pos="284"/>
        </w:tabs>
        <w:ind w:left="851"/>
        <w:rPr>
          <w:ins w:id="32" w:author="Prachařová Karolína, Mgr." w:date="2022-10-17T09:51:00Z"/>
          <w:rFonts w:ascii="Verdana" w:hAnsi="Verdana"/>
          <w:sz w:val="18"/>
          <w:szCs w:val="18"/>
        </w:rPr>
      </w:pPr>
      <w:ins w:id="33" w:author="Prachařová Karolína, Mgr." w:date="2022-10-17T10:42:00Z">
        <w:r>
          <w:rPr>
            <w:rFonts w:ascii="Verdana" w:hAnsi="Verdana"/>
            <w:sz w:val="18"/>
            <w:szCs w:val="18"/>
          </w:rPr>
          <w:t xml:space="preserve">Kupující </w:t>
        </w:r>
      </w:ins>
      <w:ins w:id="34" w:author="Prachařová Karolína, Mgr." w:date="2022-10-17T10:43:00Z">
        <w:r>
          <w:rPr>
            <w:rFonts w:ascii="Verdana" w:hAnsi="Verdana"/>
            <w:sz w:val="18"/>
            <w:szCs w:val="18"/>
          </w:rPr>
          <w:t>následně vyzve Prodávajícího</w:t>
        </w:r>
      </w:ins>
      <w:ins w:id="35" w:author="Prachařová Karolína, Mgr." w:date="2022-10-17T10:44:00Z">
        <w:r>
          <w:rPr>
            <w:rFonts w:ascii="Verdana" w:hAnsi="Verdana"/>
            <w:sz w:val="18"/>
            <w:szCs w:val="18"/>
          </w:rPr>
          <w:t xml:space="preserve">, který </w:t>
        </w:r>
      </w:ins>
      <w:ins w:id="36" w:author="Prachařová Karolína, Mgr." w:date="2022-10-17T10:46:00Z">
        <w:r w:rsidR="00EE13BB">
          <w:rPr>
            <w:rFonts w:ascii="Verdana" w:hAnsi="Verdana"/>
            <w:sz w:val="18"/>
            <w:szCs w:val="18"/>
          </w:rPr>
          <w:t>P</w:t>
        </w:r>
      </w:ins>
      <w:ins w:id="37" w:author="Prachařová Karolína, Mgr." w:date="2022-10-17T10:44:00Z">
        <w:r>
          <w:rPr>
            <w:rFonts w:ascii="Verdana" w:hAnsi="Verdana"/>
            <w:sz w:val="18"/>
            <w:szCs w:val="18"/>
          </w:rPr>
          <w:t>ožadavek neodmítl</w:t>
        </w:r>
      </w:ins>
      <w:ins w:id="38" w:author="Prachařová Karolína, Mgr." w:date="2022-10-17T10:46:00Z">
        <w:r w:rsidR="00EE13BB">
          <w:rPr>
            <w:rFonts w:ascii="Verdana" w:hAnsi="Verdana"/>
            <w:sz w:val="18"/>
            <w:szCs w:val="18"/>
          </w:rPr>
          <w:t>,</w:t>
        </w:r>
      </w:ins>
      <w:ins w:id="39" w:author="Prachařová Karolína, Mgr." w:date="2022-10-17T10:43:00Z">
        <w:r>
          <w:rPr>
            <w:rFonts w:ascii="Verdana" w:hAnsi="Verdana"/>
            <w:sz w:val="18"/>
            <w:szCs w:val="18"/>
          </w:rPr>
          <w:t xml:space="preserve"> </w:t>
        </w:r>
      </w:ins>
      <w:ins w:id="40" w:author="Prachařová Karolína, Mgr." w:date="2022-10-17T10:44:00Z">
        <w:r w:rsidRPr="008F1F50">
          <w:rPr>
            <w:rFonts w:ascii="Verdana" w:hAnsi="Verdana"/>
            <w:sz w:val="18"/>
            <w:szCs w:val="18"/>
          </w:rPr>
          <w:t>k uzavření smlouvy na dílčí veřejnou zakázku na základě Rámcové dohody</w:t>
        </w:r>
        <w:r>
          <w:rPr>
            <w:rFonts w:ascii="Verdana" w:hAnsi="Verdana"/>
            <w:sz w:val="18"/>
            <w:szCs w:val="18"/>
          </w:rPr>
          <w:t>.</w:t>
        </w:r>
      </w:ins>
      <w:ins w:id="41" w:author="Prachařová Karolína, Mgr." w:date="2022-10-17T10:45:00Z">
        <w:r w:rsidR="00083C5D" w:rsidRPr="00083C5D">
          <w:rPr>
            <w:rFonts w:ascii="Verdana" w:hAnsi="Verdana"/>
            <w:sz w:val="18"/>
            <w:szCs w:val="18"/>
          </w:rPr>
          <w:t xml:space="preserve"> </w:t>
        </w:r>
        <w:r w:rsidR="00083C5D" w:rsidRPr="008F1F50">
          <w:rPr>
            <w:rFonts w:ascii="Verdana" w:hAnsi="Verdana"/>
            <w:sz w:val="18"/>
            <w:szCs w:val="18"/>
          </w:rPr>
          <w:t xml:space="preserve">Odmítne-li </w:t>
        </w:r>
        <w:r w:rsidR="00083C5D">
          <w:rPr>
            <w:rFonts w:ascii="Verdana" w:hAnsi="Verdana"/>
            <w:sz w:val="18"/>
            <w:szCs w:val="18"/>
          </w:rPr>
          <w:t>Prodávající</w:t>
        </w:r>
        <w:r w:rsidR="00083C5D" w:rsidRPr="008F1F50">
          <w:rPr>
            <w:rFonts w:ascii="Verdana" w:hAnsi="Verdana"/>
            <w:sz w:val="18"/>
            <w:szCs w:val="18"/>
          </w:rPr>
          <w:t xml:space="preserve"> uzavřít smlouvu na dílčí veřejnou zakázku</w:t>
        </w:r>
        <w:r w:rsidR="00083C5D">
          <w:rPr>
            <w:rFonts w:ascii="Verdana" w:hAnsi="Verdana"/>
            <w:sz w:val="18"/>
            <w:szCs w:val="18"/>
          </w:rPr>
          <w:t>, ačkoliv Požadavek neodmítl</w:t>
        </w:r>
        <w:r w:rsidR="00083C5D" w:rsidRPr="008F1F50">
          <w:rPr>
            <w:rFonts w:ascii="Verdana" w:hAnsi="Verdana"/>
            <w:sz w:val="18"/>
            <w:szCs w:val="18"/>
          </w:rPr>
          <w:t xml:space="preserve">, </w:t>
        </w:r>
      </w:ins>
      <w:ins w:id="42" w:author="Prachařová Karolína, Mgr." w:date="2022-10-17T10:46:00Z">
        <w:r w:rsidR="00EE13BB">
          <w:rPr>
            <w:rFonts w:ascii="Verdana" w:hAnsi="Verdana"/>
            <w:sz w:val="18"/>
            <w:szCs w:val="18"/>
          </w:rPr>
          <w:t xml:space="preserve">postupuje Kupující </w:t>
        </w:r>
      </w:ins>
      <w:ins w:id="43" w:author="Prachařová Karolína, Mgr." w:date="2022-10-17T10:47:00Z">
        <w:r w:rsidR="00EE13BB">
          <w:rPr>
            <w:rFonts w:ascii="Verdana" w:hAnsi="Verdana"/>
            <w:sz w:val="18"/>
            <w:szCs w:val="18"/>
          </w:rPr>
          <w:t>v souladu s písm. a. a násl. tohoto ustanovení Rámcové dohody a</w:t>
        </w:r>
      </w:ins>
      <w:ins w:id="44" w:author="Prachařová Karolína, Mgr." w:date="2022-10-17T10:48:00Z">
        <w:r w:rsidR="00EE13BB">
          <w:rPr>
            <w:rFonts w:ascii="Verdana" w:hAnsi="Verdana"/>
            <w:sz w:val="18"/>
            <w:szCs w:val="18"/>
          </w:rPr>
          <w:t xml:space="preserve"> odešle</w:t>
        </w:r>
        <w:r w:rsidR="00EE13BB" w:rsidRPr="008F1F50">
          <w:rPr>
            <w:rFonts w:ascii="Verdana" w:hAnsi="Verdana"/>
            <w:sz w:val="18"/>
            <w:szCs w:val="18"/>
          </w:rPr>
          <w:t xml:space="preserve"> </w:t>
        </w:r>
        <w:r w:rsidR="00EE13BB">
          <w:rPr>
            <w:rFonts w:ascii="Verdana" w:hAnsi="Verdana"/>
            <w:sz w:val="18"/>
            <w:szCs w:val="18"/>
          </w:rPr>
          <w:t xml:space="preserve">Požadavek </w:t>
        </w:r>
        <w:r w:rsidR="00EE13BB" w:rsidRPr="008F1F50">
          <w:rPr>
            <w:rFonts w:ascii="Verdana" w:hAnsi="Verdana"/>
            <w:sz w:val="18"/>
            <w:szCs w:val="18"/>
          </w:rPr>
          <w:t>Prodávajícímu bezprostředně následující</w:t>
        </w:r>
        <w:r w:rsidR="00EE13BB">
          <w:rPr>
            <w:rFonts w:ascii="Verdana" w:hAnsi="Verdana"/>
            <w:sz w:val="18"/>
            <w:szCs w:val="18"/>
          </w:rPr>
          <w:t>mu</w:t>
        </w:r>
        <w:r w:rsidR="00EE13BB" w:rsidRPr="008F1F50">
          <w:rPr>
            <w:rFonts w:ascii="Verdana" w:hAnsi="Verdana"/>
            <w:sz w:val="18"/>
            <w:szCs w:val="18"/>
          </w:rPr>
          <w:t xml:space="preserve"> po </w:t>
        </w:r>
        <w:r w:rsidR="00EE13BB">
          <w:rPr>
            <w:rFonts w:ascii="Verdana" w:hAnsi="Verdana"/>
            <w:sz w:val="18"/>
            <w:szCs w:val="18"/>
          </w:rPr>
          <w:t>Prodávajícím</w:t>
        </w:r>
        <w:r w:rsidR="00EE13BB" w:rsidRPr="008F1F50">
          <w:rPr>
            <w:rFonts w:ascii="Verdana" w:hAnsi="Verdana"/>
            <w:sz w:val="18"/>
            <w:szCs w:val="18"/>
          </w:rPr>
          <w:t xml:space="preserve">, který odmítl </w:t>
        </w:r>
        <w:r w:rsidR="00EE13BB">
          <w:rPr>
            <w:rFonts w:ascii="Verdana" w:hAnsi="Verdana"/>
            <w:sz w:val="18"/>
            <w:szCs w:val="18"/>
          </w:rPr>
          <w:t xml:space="preserve">uzavření smlouvy na dílčí veřejnou zakázku na základě rámcové dohody. </w:t>
        </w:r>
      </w:ins>
    </w:p>
    <w:p w14:paraId="4B3B7375" w14:textId="11EC184F" w:rsidR="0017700A" w:rsidRPr="008F1F50" w:rsidDel="0019431B" w:rsidRDefault="0017700A" w:rsidP="00EE13BB">
      <w:pPr>
        <w:pStyle w:val="acnormalbulleted"/>
        <w:numPr>
          <w:ilvl w:val="0"/>
          <w:numId w:val="0"/>
        </w:numPr>
        <w:tabs>
          <w:tab w:val="clear" w:pos="426"/>
          <w:tab w:val="left" w:pos="284"/>
        </w:tabs>
        <w:ind w:left="360"/>
        <w:rPr>
          <w:del w:id="45" w:author="Prachařová Karolína, Mgr." w:date="2022-10-17T10:45:00Z"/>
          <w:rFonts w:ascii="Verdana" w:hAnsi="Verdana"/>
          <w:sz w:val="18"/>
          <w:szCs w:val="18"/>
        </w:rPr>
      </w:pPr>
      <w:del w:id="46" w:author="Prachařová Karolína, Mgr." w:date="2022-10-17T10:45:00Z">
        <w:r w:rsidDel="0019431B">
          <w:rPr>
            <w:rFonts w:ascii="Verdana" w:hAnsi="Verdana"/>
            <w:sz w:val="18"/>
            <w:szCs w:val="18"/>
          </w:rPr>
          <w:delText>Kupující</w:delText>
        </w:r>
        <w:r w:rsidRPr="00564401" w:rsidDel="0019431B">
          <w:rPr>
            <w:rFonts w:ascii="Verdana" w:hAnsi="Verdana"/>
            <w:sz w:val="18"/>
            <w:szCs w:val="18"/>
          </w:rPr>
          <w:delText xml:space="preserve"> bude vyzývat </w:delText>
        </w:r>
        <w:r w:rsidDel="0019431B">
          <w:rPr>
            <w:rFonts w:ascii="Verdana" w:hAnsi="Verdana"/>
            <w:sz w:val="18"/>
            <w:szCs w:val="18"/>
          </w:rPr>
          <w:delText>Prodávající</w:delText>
        </w:r>
        <w:r w:rsidRPr="008F1F50" w:rsidDel="0019431B">
          <w:rPr>
            <w:rFonts w:ascii="Verdana" w:hAnsi="Verdana"/>
            <w:sz w:val="18"/>
            <w:szCs w:val="18"/>
          </w:rPr>
          <w:delText xml:space="preserve"> k uzavření smlouvy na dílčí veřejnou zakázku na základě Rámcové dohody postupně dle pořadí umístění nabídek </w:delText>
        </w:r>
        <w:r w:rsidDel="0019431B">
          <w:rPr>
            <w:rFonts w:ascii="Verdana" w:hAnsi="Verdana"/>
            <w:sz w:val="18"/>
            <w:szCs w:val="18"/>
          </w:rPr>
          <w:delText>Prodávajících</w:delText>
        </w:r>
        <w:r w:rsidRPr="008F1F50" w:rsidDel="0019431B">
          <w:rPr>
            <w:rFonts w:ascii="Verdana" w:hAnsi="Verdana"/>
            <w:sz w:val="18"/>
            <w:szCs w:val="18"/>
          </w:rPr>
          <w:delText xml:space="preserve"> po hodnocení a posouzení podmínek účasti v rámci Zadávacího řízení, a to cyklicky. Pro účely uzavření dílčí smlouvy na první dílčí veřejnou zakázku na základě Rámcové dohody </w:delText>
        </w:r>
        <w:r w:rsidDel="0019431B">
          <w:rPr>
            <w:rFonts w:ascii="Verdana" w:hAnsi="Verdana"/>
            <w:sz w:val="18"/>
            <w:szCs w:val="18"/>
          </w:rPr>
          <w:delText>Kupující</w:delText>
        </w:r>
        <w:r w:rsidRPr="008F1F50" w:rsidDel="0019431B">
          <w:rPr>
            <w:rFonts w:ascii="Verdana" w:hAnsi="Verdana"/>
            <w:sz w:val="18"/>
            <w:szCs w:val="18"/>
          </w:rPr>
          <w:delText xml:space="preserve"> vyzve </w:delText>
        </w:r>
        <w:r w:rsidDel="0019431B">
          <w:rPr>
            <w:rFonts w:ascii="Verdana" w:hAnsi="Verdana"/>
            <w:sz w:val="18"/>
            <w:szCs w:val="18"/>
          </w:rPr>
          <w:delText>Prodávající</w:delText>
        </w:r>
        <w:r w:rsidRPr="008F1F50" w:rsidDel="0019431B">
          <w:rPr>
            <w:rFonts w:ascii="Verdana" w:hAnsi="Verdana"/>
            <w:sz w:val="18"/>
            <w:szCs w:val="18"/>
          </w:rPr>
          <w:delText xml:space="preserve"> dle uvedeného schématu zadávání dílčích veřejných zakázek: </w:delText>
        </w:r>
      </w:del>
    </w:p>
    <w:p w14:paraId="21BB744A" w14:textId="4B7C04FB" w:rsidR="00B16681" w:rsidRPr="00EE13BB" w:rsidDel="005312C6" w:rsidRDefault="000836C6" w:rsidP="00EE13BB">
      <w:pPr>
        <w:pStyle w:val="acnormalbulleted"/>
        <w:numPr>
          <w:ilvl w:val="0"/>
          <w:numId w:val="0"/>
        </w:numPr>
        <w:tabs>
          <w:tab w:val="clear" w:pos="426"/>
          <w:tab w:val="left" w:pos="284"/>
        </w:tabs>
        <w:ind w:left="360"/>
        <w:rPr>
          <w:del w:id="47" w:author="Prachařová Karolína, Mgr." w:date="2022-10-17T09:51:00Z"/>
        </w:rPr>
      </w:pPr>
      <w:del w:id="48" w:author="Prachařová Karolína, Mgr." w:date="2022-10-17T10:45:00Z">
        <w:r w:rsidDel="0019431B">
          <w:rPr>
            <w:rFonts w:ascii="Verdana" w:hAnsi="Verdana"/>
            <w:sz w:val="18"/>
            <w:szCs w:val="18"/>
          </w:rPr>
          <w:delText>ABC</w:delText>
        </w:r>
        <w:r w:rsidR="0017700A" w:rsidRPr="008F1F50" w:rsidDel="0019431B">
          <w:rPr>
            <w:rFonts w:ascii="Verdana" w:hAnsi="Verdana"/>
            <w:sz w:val="18"/>
            <w:szCs w:val="18"/>
          </w:rPr>
          <w:delText xml:space="preserve"> -&gt; </w:delText>
        </w:r>
        <w:r w:rsidDel="0019431B">
          <w:rPr>
            <w:rFonts w:ascii="Verdana" w:hAnsi="Verdana"/>
            <w:sz w:val="18"/>
            <w:szCs w:val="18"/>
          </w:rPr>
          <w:delText>ABC</w:delText>
        </w:r>
        <w:r w:rsidR="0017700A" w:rsidRPr="008F1F50" w:rsidDel="0019431B">
          <w:rPr>
            <w:rFonts w:ascii="Verdana" w:hAnsi="Verdana"/>
            <w:sz w:val="18"/>
            <w:szCs w:val="18"/>
          </w:rPr>
          <w:delText xml:space="preserve"> -&gt; </w:delText>
        </w:r>
        <w:r w:rsidDel="0019431B">
          <w:rPr>
            <w:rFonts w:ascii="Verdana" w:hAnsi="Verdana"/>
            <w:sz w:val="18"/>
            <w:szCs w:val="18"/>
          </w:rPr>
          <w:delText>ABC</w:delText>
        </w:r>
        <w:r w:rsidRPr="00564401" w:rsidDel="0019431B">
          <w:rPr>
            <w:rFonts w:ascii="Verdana" w:hAnsi="Verdana"/>
            <w:sz w:val="18"/>
            <w:szCs w:val="18"/>
          </w:rPr>
          <w:delText xml:space="preserve"> </w:delText>
        </w:r>
        <w:r w:rsidR="001F3C21" w:rsidDel="0019431B">
          <w:rPr>
            <w:rFonts w:ascii="Verdana" w:hAnsi="Verdana"/>
            <w:sz w:val="18"/>
            <w:szCs w:val="18"/>
          </w:rPr>
          <w:delText>-</w:delText>
        </w:r>
        <w:r w:rsidR="0017700A" w:rsidRPr="008F1F50" w:rsidDel="0019431B">
          <w:rPr>
            <w:rFonts w:ascii="Verdana" w:hAnsi="Verdana"/>
            <w:sz w:val="18"/>
            <w:szCs w:val="18"/>
          </w:rPr>
          <w:delText xml:space="preserve">&gt; …… </w:delText>
        </w:r>
        <w:r w:rsidRPr="000836C6" w:rsidDel="0019431B">
          <w:rPr>
            <w:rFonts w:ascii="Verdana" w:hAnsi="Verdana"/>
            <w:sz w:val="18"/>
            <w:szCs w:val="18"/>
          </w:rPr>
          <w:delText xml:space="preserve">naplnění některé z podmínek dle čl. III odst. 1 </w:delText>
        </w:r>
        <w:r w:rsidDel="0019431B">
          <w:rPr>
            <w:rFonts w:ascii="Verdana" w:hAnsi="Verdana"/>
            <w:sz w:val="18"/>
            <w:szCs w:val="18"/>
          </w:rPr>
          <w:delText xml:space="preserve">této </w:delText>
        </w:r>
        <w:r w:rsidRPr="000836C6" w:rsidDel="0019431B">
          <w:rPr>
            <w:rFonts w:ascii="Verdana" w:hAnsi="Verdana"/>
            <w:sz w:val="18"/>
            <w:szCs w:val="18"/>
          </w:rPr>
          <w:delText>Rámcové dohody</w:delText>
        </w:r>
      </w:del>
    </w:p>
    <w:p w14:paraId="2CC0FDAC" w14:textId="6671D019" w:rsidR="0017700A" w:rsidRPr="00564401" w:rsidDel="00083C5D" w:rsidRDefault="0017700A" w:rsidP="00EE13BB">
      <w:pPr>
        <w:pStyle w:val="acnormalbulleted"/>
        <w:numPr>
          <w:ilvl w:val="0"/>
          <w:numId w:val="0"/>
        </w:numPr>
        <w:tabs>
          <w:tab w:val="clear" w:pos="426"/>
          <w:tab w:val="left" w:pos="284"/>
        </w:tabs>
        <w:ind w:left="360"/>
        <w:rPr>
          <w:del w:id="49" w:author="Prachařová Karolína, Mgr." w:date="2022-10-17T10:45:00Z"/>
          <w:rFonts w:ascii="Verdana" w:hAnsi="Verdana"/>
          <w:sz w:val="18"/>
          <w:szCs w:val="18"/>
        </w:rPr>
      </w:pPr>
      <w:del w:id="50" w:author="Prachařová Karolína, Mgr." w:date="2022-10-17T10:45:00Z">
        <w:r w:rsidRPr="008F1F50" w:rsidDel="00083C5D">
          <w:rPr>
            <w:rFonts w:ascii="Verdana" w:hAnsi="Verdana"/>
            <w:sz w:val="18"/>
            <w:szCs w:val="18"/>
          </w:rPr>
          <w:delText xml:space="preserve">Odmítne-li </w:delText>
        </w:r>
        <w:r w:rsidR="009D1C71" w:rsidDel="00083C5D">
          <w:rPr>
            <w:rFonts w:ascii="Verdana" w:hAnsi="Verdana"/>
            <w:sz w:val="18"/>
            <w:szCs w:val="18"/>
          </w:rPr>
          <w:delText>Prodávající</w:delText>
        </w:r>
        <w:r w:rsidRPr="008F1F50" w:rsidDel="00083C5D">
          <w:rPr>
            <w:rFonts w:ascii="Verdana" w:hAnsi="Verdana"/>
            <w:sz w:val="18"/>
            <w:szCs w:val="18"/>
          </w:rPr>
          <w:delText xml:space="preserve"> uzavřít smlouvu na dílčí veřejnou zakázku, vyzve </w:delText>
        </w:r>
        <w:r w:rsidR="009D1C71" w:rsidDel="00083C5D">
          <w:rPr>
            <w:rFonts w:ascii="Verdana" w:hAnsi="Verdana"/>
            <w:sz w:val="18"/>
            <w:szCs w:val="18"/>
          </w:rPr>
          <w:delText>Kupující</w:delText>
        </w:r>
        <w:r w:rsidRPr="008F1F50" w:rsidDel="00083C5D">
          <w:rPr>
            <w:rFonts w:ascii="Verdana" w:hAnsi="Verdana"/>
            <w:sz w:val="18"/>
            <w:szCs w:val="18"/>
          </w:rPr>
          <w:delText xml:space="preserve"> pro účely uzavření smlouvy na tuto veřejnou zakázku </w:delText>
        </w:r>
        <w:r w:rsidR="009D1C71" w:rsidDel="00083C5D">
          <w:rPr>
            <w:rFonts w:ascii="Verdana" w:hAnsi="Verdana"/>
            <w:sz w:val="18"/>
            <w:szCs w:val="18"/>
          </w:rPr>
          <w:delText>Prodávajícího</w:delText>
        </w:r>
        <w:r w:rsidRPr="008F1F50" w:rsidDel="00083C5D">
          <w:rPr>
            <w:rFonts w:ascii="Verdana" w:hAnsi="Verdana"/>
            <w:sz w:val="18"/>
            <w:szCs w:val="18"/>
          </w:rPr>
          <w:delText xml:space="preserve"> bezprostředně následujícího po </w:delText>
        </w:r>
        <w:r w:rsidR="009D1C71" w:rsidDel="00083C5D">
          <w:rPr>
            <w:rFonts w:ascii="Verdana" w:hAnsi="Verdana"/>
            <w:sz w:val="18"/>
            <w:szCs w:val="18"/>
          </w:rPr>
          <w:delText>Prodávajícím</w:delText>
        </w:r>
        <w:r w:rsidRPr="008F1F50" w:rsidDel="00083C5D">
          <w:rPr>
            <w:rFonts w:ascii="Verdana" w:hAnsi="Verdana"/>
            <w:sz w:val="18"/>
            <w:szCs w:val="18"/>
          </w:rPr>
          <w:delText>, který odmítl uzavřít smlouvu na dílčí veřejnou zakázku.</w:delText>
        </w:r>
      </w:del>
    </w:p>
    <w:p w14:paraId="164DA9A6" w14:textId="7777777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emailové adresy pro zasílání veškerých písemností dle tohoto článku Rámcové dohody:</w:t>
      </w:r>
    </w:p>
    <w:p w14:paraId="164DA9A7" w14:textId="169FA99C"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Kupující: </w:t>
      </w:r>
      <w:r w:rsidRPr="0041124D">
        <w:rPr>
          <w:rFonts w:ascii="Verdana" w:hAnsi="Verdana"/>
          <w:sz w:val="18"/>
          <w:szCs w:val="18"/>
          <w:highlight w:val="lightGray"/>
        </w:rPr>
        <w:t>…………</w:t>
      </w:r>
      <w:r w:rsidR="004A33DA" w:rsidRPr="0041124D">
        <w:rPr>
          <w:rFonts w:ascii="Verdana" w:hAnsi="Verdana"/>
          <w:sz w:val="18"/>
          <w:szCs w:val="18"/>
          <w:highlight w:val="lightGray"/>
        </w:rPr>
        <w:t>…</w:t>
      </w:r>
      <w:r w:rsidRPr="008B5521">
        <w:rPr>
          <w:rFonts w:ascii="Verdana" w:hAnsi="Verdana"/>
          <w:sz w:val="18"/>
          <w:szCs w:val="18"/>
        </w:rPr>
        <w:t>@</w:t>
      </w:r>
      <w:r w:rsidR="004B4891">
        <w:rPr>
          <w:rFonts w:ascii="Verdana" w:hAnsi="Verdana"/>
          <w:sz w:val="18"/>
          <w:szCs w:val="18"/>
        </w:rPr>
        <w:t>spravazeleznic</w:t>
      </w:r>
      <w:r w:rsidRPr="008B5521">
        <w:rPr>
          <w:rFonts w:ascii="Verdana" w:hAnsi="Verdana"/>
          <w:sz w:val="18"/>
          <w:szCs w:val="18"/>
        </w:rPr>
        <w:t>.cz</w:t>
      </w:r>
    </w:p>
    <w:p w14:paraId="164DA9A8" w14:textId="64ED77CF" w:rsidR="00B74412" w:rsidRDefault="00B74412" w:rsidP="00B74412">
      <w:pPr>
        <w:pStyle w:val="acnormal"/>
        <w:ind w:left="360"/>
        <w:rPr>
          <w:rFonts w:ascii="Verdana" w:hAnsi="Verdana"/>
          <w:sz w:val="18"/>
          <w:szCs w:val="18"/>
        </w:rPr>
      </w:pPr>
      <w:r w:rsidRPr="008B5521">
        <w:rPr>
          <w:rFonts w:ascii="Verdana" w:hAnsi="Verdana"/>
          <w:sz w:val="18"/>
          <w:szCs w:val="18"/>
        </w:rPr>
        <w:t>Prodávající</w:t>
      </w:r>
      <w:r w:rsidR="00F40938">
        <w:rPr>
          <w:rFonts w:ascii="Verdana" w:hAnsi="Verdana"/>
          <w:sz w:val="18"/>
          <w:szCs w:val="18"/>
        </w:rPr>
        <w:t xml:space="preserve"> č. </w:t>
      </w:r>
      <w:proofErr w:type="gramStart"/>
      <w:r w:rsidR="00F40938">
        <w:rPr>
          <w:rFonts w:ascii="Verdana" w:hAnsi="Verdana"/>
          <w:sz w:val="18"/>
          <w:szCs w:val="18"/>
        </w:rPr>
        <w:t xml:space="preserve">1 </w:t>
      </w:r>
      <w:r w:rsidRPr="008B5521">
        <w:rPr>
          <w:rFonts w:ascii="Verdana" w:hAnsi="Verdana"/>
          <w:sz w:val="18"/>
          <w:szCs w:val="18"/>
        </w:rPr>
        <w:t>:</w:t>
      </w:r>
      <w:proofErr w:type="gramEnd"/>
      <w:r w:rsidRPr="008B5521">
        <w:rPr>
          <w:rFonts w:ascii="Verdana" w:hAnsi="Verdana"/>
          <w:sz w:val="18"/>
          <w:szCs w:val="18"/>
        </w:rPr>
        <w:t xml:space="preserve"> </w:t>
      </w:r>
      <w:r w:rsidRPr="008B5521">
        <w:rPr>
          <w:rFonts w:ascii="Verdana" w:hAnsi="Verdana"/>
          <w:sz w:val="18"/>
          <w:szCs w:val="18"/>
          <w:highlight w:val="yellow"/>
        </w:rPr>
        <w:t>…………………………</w:t>
      </w:r>
    </w:p>
    <w:p w14:paraId="4BD40D14" w14:textId="5C6B2F9D" w:rsidR="00F40938" w:rsidRPr="008B5521" w:rsidRDefault="00F40938" w:rsidP="00F40938">
      <w:pPr>
        <w:pStyle w:val="acnormal"/>
        <w:ind w:left="360"/>
        <w:rPr>
          <w:rFonts w:ascii="Verdana" w:hAnsi="Verdana"/>
          <w:sz w:val="18"/>
          <w:szCs w:val="18"/>
        </w:rPr>
      </w:pPr>
      <w:r w:rsidRPr="008B5521">
        <w:rPr>
          <w:rFonts w:ascii="Verdana" w:hAnsi="Verdana"/>
          <w:sz w:val="18"/>
          <w:szCs w:val="18"/>
        </w:rPr>
        <w:t>Prodávající</w:t>
      </w:r>
      <w:r>
        <w:rPr>
          <w:rFonts w:ascii="Verdana" w:hAnsi="Verdana"/>
          <w:sz w:val="18"/>
          <w:szCs w:val="18"/>
        </w:rPr>
        <w:t xml:space="preserve"> č. </w:t>
      </w:r>
      <w:proofErr w:type="gramStart"/>
      <w:r>
        <w:rPr>
          <w:rFonts w:ascii="Verdana" w:hAnsi="Verdana"/>
          <w:sz w:val="18"/>
          <w:szCs w:val="18"/>
        </w:rPr>
        <w:t xml:space="preserve">2 </w:t>
      </w:r>
      <w:r w:rsidRPr="008B5521">
        <w:rPr>
          <w:rFonts w:ascii="Verdana" w:hAnsi="Verdana"/>
          <w:sz w:val="18"/>
          <w:szCs w:val="18"/>
        </w:rPr>
        <w:t>:</w:t>
      </w:r>
      <w:proofErr w:type="gramEnd"/>
      <w:r w:rsidRPr="008B5521">
        <w:rPr>
          <w:rFonts w:ascii="Verdana" w:hAnsi="Verdana"/>
          <w:sz w:val="18"/>
          <w:szCs w:val="18"/>
        </w:rPr>
        <w:t xml:space="preserve"> </w:t>
      </w:r>
      <w:r w:rsidRPr="008B5521">
        <w:rPr>
          <w:rFonts w:ascii="Verdana" w:hAnsi="Verdana"/>
          <w:sz w:val="18"/>
          <w:szCs w:val="18"/>
          <w:highlight w:val="yellow"/>
        </w:rPr>
        <w:t>…………………………</w:t>
      </w:r>
    </w:p>
    <w:p w14:paraId="298E1BFA" w14:textId="4FF64972" w:rsidR="00F40938" w:rsidRPr="008B5521" w:rsidRDefault="00F40938" w:rsidP="00564401">
      <w:pPr>
        <w:pStyle w:val="acnormal"/>
        <w:ind w:left="360"/>
        <w:rPr>
          <w:rFonts w:ascii="Verdana" w:hAnsi="Verdana"/>
          <w:sz w:val="18"/>
          <w:szCs w:val="18"/>
        </w:rPr>
      </w:pPr>
      <w:r w:rsidRPr="008B5521">
        <w:rPr>
          <w:rFonts w:ascii="Verdana" w:hAnsi="Verdana"/>
          <w:sz w:val="18"/>
          <w:szCs w:val="18"/>
        </w:rPr>
        <w:t>Prodávající</w:t>
      </w:r>
      <w:r>
        <w:rPr>
          <w:rFonts w:ascii="Verdana" w:hAnsi="Verdana"/>
          <w:sz w:val="18"/>
          <w:szCs w:val="18"/>
        </w:rPr>
        <w:t xml:space="preserve"> č. </w:t>
      </w:r>
      <w:proofErr w:type="gramStart"/>
      <w:r>
        <w:rPr>
          <w:rFonts w:ascii="Verdana" w:hAnsi="Verdana"/>
          <w:sz w:val="18"/>
          <w:szCs w:val="18"/>
        </w:rPr>
        <w:t xml:space="preserve">3 </w:t>
      </w:r>
      <w:r w:rsidRPr="008B5521">
        <w:rPr>
          <w:rFonts w:ascii="Verdana" w:hAnsi="Verdana"/>
          <w:sz w:val="18"/>
          <w:szCs w:val="18"/>
        </w:rPr>
        <w:t>:</w:t>
      </w:r>
      <w:proofErr w:type="gramEnd"/>
      <w:r w:rsidRPr="008B5521">
        <w:rPr>
          <w:rFonts w:ascii="Verdana" w:hAnsi="Verdana"/>
          <w:sz w:val="18"/>
          <w:szCs w:val="18"/>
        </w:rPr>
        <w:t xml:space="preserve"> </w:t>
      </w:r>
      <w:r w:rsidRPr="008B5521">
        <w:rPr>
          <w:rFonts w:ascii="Verdana" w:hAnsi="Verdana"/>
          <w:sz w:val="18"/>
          <w:szCs w:val="18"/>
          <w:highlight w:val="yellow"/>
        </w:rPr>
        <w:t>…………………………</w:t>
      </w:r>
    </w:p>
    <w:p w14:paraId="164DA9A9" w14:textId="69E31758"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w:t>
      </w:r>
      <w:r w:rsidR="00F40938">
        <w:rPr>
          <w:rFonts w:ascii="Verdana" w:hAnsi="Verdana" w:cstheme="minorHAnsi"/>
          <w:sz w:val="18"/>
          <w:szCs w:val="18"/>
        </w:rPr>
        <w:t>3</w:t>
      </w:r>
      <w:r w:rsidR="00F40938" w:rsidRPr="008B5521">
        <w:rPr>
          <w:rFonts w:ascii="Verdana" w:hAnsi="Verdana" w:cstheme="minorHAnsi"/>
          <w:sz w:val="18"/>
          <w:szCs w:val="18"/>
        </w:rPr>
        <w:t xml:space="preserve"> </w:t>
      </w:r>
      <w:r w:rsidRPr="008B5521">
        <w:rPr>
          <w:rFonts w:ascii="Verdana" w:hAnsi="Verdana" w:cstheme="minorHAnsi"/>
          <w:sz w:val="18"/>
          <w:szCs w:val="18"/>
        </w:rPr>
        <w:t>tohoto článku této dohody musí obsahovat údaje potřebné pro uzavření příslušné dílčí smlouvy, tedy:</w:t>
      </w:r>
    </w:p>
    <w:p w14:paraId="164DA9AA" w14:textId="77777777" w:rsidR="00893290" w:rsidRPr="008B5521"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164DA9AD" w14:textId="5A30ECCF" w:rsidR="00893290" w:rsidRPr="008B5521"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specifikaci a množství požadovaného </w:t>
      </w:r>
      <w:r w:rsidR="00E31500">
        <w:rPr>
          <w:rFonts w:ascii="Verdana" w:hAnsi="Verdana" w:cstheme="minorHAnsi"/>
          <w:sz w:val="18"/>
          <w:szCs w:val="18"/>
        </w:rPr>
        <w:t>materiálu</w:t>
      </w:r>
      <w:r w:rsidR="001F3C21">
        <w:rPr>
          <w:rFonts w:ascii="Verdana" w:hAnsi="Verdana" w:cstheme="minorHAnsi"/>
          <w:sz w:val="18"/>
          <w:szCs w:val="18"/>
        </w:rPr>
        <w:t>,</w:t>
      </w:r>
    </w:p>
    <w:p w14:paraId="164DA9AE" w14:textId="77777777" w:rsidR="00893290" w:rsidRPr="008B5521"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164DA9AF" w14:textId="215EF611" w:rsidR="00893290" w:rsidRPr="00FE78FA"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FE78FA">
        <w:rPr>
          <w:rFonts w:ascii="Verdana" w:hAnsi="Verdana" w:cstheme="minorHAnsi"/>
          <w:sz w:val="18"/>
          <w:szCs w:val="18"/>
        </w:rPr>
        <w:t xml:space="preserve">cenu za plnění dílčí smlouvy vypočtenou dle jednotkových cen v příloze č. </w:t>
      </w:r>
      <w:r w:rsidR="00FE78FA" w:rsidRPr="00FE78FA">
        <w:rPr>
          <w:rFonts w:ascii="Verdana" w:hAnsi="Verdana" w:cstheme="minorHAnsi"/>
          <w:sz w:val="18"/>
          <w:szCs w:val="18"/>
        </w:rPr>
        <w:t>2</w:t>
      </w:r>
      <w:r w:rsidR="007465F2" w:rsidRPr="00FE78FA">
        <w:rPr>
          <w:rFonts w:ascii="Verdana" w:hAnsi="Verdana" w:cstheme="minorHAnsi"/>
          <w:sz w:val="18"/>
          <w:szCs w:val="18"/>
        </w:rPr>
        <w:t xml:space="preserve"> </w:t>
      </w:r>
      <w:r w:rsidRPr="00FE78FA">
        <w:rPr>
          <w:rFonts w:ascii="Verdana" w:hAnsi="Verdana" w:cstheme="minorHAnsi"/>
          <w:sz w:val="18"/>
          <w:szCs w:val="18"/>
        </w:rPr>
        <w:t xml:space="preserve">této </w:t>
      </w:r>
      <w:r w:rsidR="00881560" w:rsidRPr="00FE78FA">
        <w:rPr>
          <w:rFonts w:ascii="Verdana" w:hAnsi="Verdana" w:cstheme="minorHAnsi"/>
          <w:sz w:val="18"/>
          <w:szCs w:val="18"/>
        </w:rPr>
        <w:t>Rámcové</w:t>
      </w:r>
      <w:r w:rsidRPr="00FE78FA">
        <w:rPr>
          <w:rFonts w:ascii="Verdana" w:hAnsi="Verdana" w:cstheme="minorHAnsi"/>
          <w:sz w:val="18"/>
          <w:szCs w:val="18"/>
        </w:rPr>
        <w:t xml:space="preserve"> dohody a </w:t>
      </w:r>
      <w:r w:rsidRPr="00452537">
        <w:rPr>
          <w:rFonts w:ascii="Verdana" w:hAnsi="Verdana" w:cstheme="minorHAnsi"/>
          <w:sz w:val="18"/>
          <w:szCs w:val="18"/>
        </w:rPr>
        <w:t xml:space="preserve">množství požadovaných položek </w:t>
      </w:r>
      <w:r w:rsidR="00FE78FA">
        <w:rPr>
          <w:rFonts w:ascii="Verdana" w:hAnsi="Verdana" w:cstheme="minorHAnsi"/>
          <w:sz w:val="18"/>
          <w:szCs w:val="18"/>
        </w:rPr>
        <w:t>materiálu</w:t>
      </w:r>
      <w:r w:rsidRPr="00FE78FA">
        <w:rPr>
          <w:rFonts w:ascii="Verdana" w:hAnsi="Verdana" w:cstheme="minorHAnsi"/>
          <w:sz w:val="18"/>
          <w:szCs w:val="18"/>
        </w:rPr>
        <w:t xml:space="preserve">, pokud je možné s ohledem na množství požadovaných položek </w:t>
      </w:r>
      <w:r w:rsidR="00FE78FA">
        <w:rPr>
          <w:rFonts w:ascii="Verdana" w:hAnsi="Verdana" w:cstheme="minorHAnsi"/>
          <w:sz w:val="18"/>
          <w:szCs w:val="18"/>
        </w:rPr>
        <w:t>materiálu</w:t>
      </w:r>
      <w:r w:rsidRPr="00FE78FA">
        <w:rPr>
          <w:rFonts w:ascii="Verdana" w:hAnsi="Verdana" w:cstheme="minorHAnsi"/>
          <w:sz w:val="18"/>
          <w:szCs w:val="18"/>
        </w:rPr>
        <w:t xml:space="preserve"> cenu v objednávce přesně stanovit,</w:t>
      </w:r>
    </w:p>
    <w:p w14:paraId="164DA9B0" w14:textId="4E508EA3" w:rsidR="00893290" w:rsidRPr="008B5521"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w:t>
      </w:r>
      <w:r w:rsidR="00FE78FA">
        <w:rPr>
          <w:rFonts w:ascii="Verdana" w:hAnsi="Verdana" w:cstheme="minorHAnsi"/>
          <w:sz w:val="18"/>
          <w:szCs w:val="18"/>
        </w:rPr>
        <w:t xml:space="preserve"> materiálu</w:t>
      </w:r>
      <w:r w:rsidRPr="008B5521">
        <w:rPr>
          <w:rFonts w:ascii="Verdana" w:hAnsi="Verdana" w:cstheme="minorHAnsi"/>
          <w:sz w:val="18"/>
          <w:szCs w:val="18"/>
        </w:rPr>
        <w:t>,</w:t>
      </w:r>
    </w:p>
    <w:p w14:paraId="164DA9B1" w14:textId="79FB57C4" w:rsidR="00893290" w:rsidRPr="008B5521"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místo dodání </w:t>
      </w:r>
      <w:r w:rsidR="00FE78FA">
        <w:rPr>
          <w:rFonts w:ascii="Verdana" w:hAnsi="Verdana" w:cstheme="minorHAnsi"/>
          <w:sz w:val="18"/>
          <w:szCs w:val="18"/>
        </w:rPr>
        <w:t>materiálu</w:t>
      </w:r>
      <w:r w:rsidRPr="008B5521">
        <w:rPr>
          <w:rFonts w:ascii="Verdana" w:hAnsi="Verdana" w:cstheme="minorHAnsi"/>
          <w:sz w:val="18"/>
          <w:szCs w:val="18"/>
        </w:rPr>
        <w:t>,</w:t>
      </w:r>
    </w:p>
    <w:p w14:paraId="164DA9B2" w14:textId="00759920" w:rsidR="00893290" w:rsidRDefault="002535C4" w:rsidP="007F0EF8">
      <w:pPr>
        <w:numPr>
          <w:ilvl w:val="0"/>
          <w:numId w:val="11"/>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kontaktní osobu Kupujícího v místě dodání</w:t>
      </w:r>
      <w:r w:rsidR="00893290" w:rsidRPr="008B5521">
        <w:rPr>
          <w:rFonts w:ascii="Verdana" w:hAnsi="Verdana" w:cstheme="minorHAnsi"/>
          <w:sz w:val="18"/>
          <w:szCs w:val="18"/>
        </w:rPr>
        <w:t>,</w:t>
      </w:r>
    </w:p>
    <w:p w14:paraId="7A32B584" w14:textId="61769E71" w:rsidR="00EF7798" w:rsidRDefault="00EF7798" w:rsidP="007F0EF8">
      <w:pPr>
        <w:numPr>
          <w:ilvl w:val="0"/>
          <w:numId w:val="11"/>
        </w:numPr>
        <w:tabs>
          <w:tab w:val="left" w:pos="0"/>
        </w:tabs>
        <w:spacing w:before="120" w:after="120" w:line="360" w:lineRule="auto"/>
        <w:jc w:val="both"/>
        <w:rPr>
          <w:ins w:id="51" w:author="Prachařová Karolína, Mgr." w:date="2022-10-11T12:38:00Z"/>
          <w:rFonts w:ascii="Verdana" w:hAnsi="Verdana" w:cstheme="minorHAnsi"/>
          <w:sz w:val="18"/>
          <w:szCs w:val="18"/>
        </w:rPr>
      </w:pPr>
      <w:r>
        <w:rPr>
          <w:rFonts w:ascii="Verdana" w:hAnsi="Verdana" w:cstheme="minorHAnsi"/>
          <w:sz w:val="18"/>
          <w:szCs w:val="18"/>
        </w:rPr>
        <w:t>informaci o tom, zda je dodávka požadována s dopravou nebo bez dopravy,</w:t>
      </w:r>
    </w:p>
    <w:p w14:paraId="1EA92C92" w14:textId="07000FDD" w:rsidR="00982CC3" w:rsidRDefault="00982CC3" w:rsidP="007F0EF8">
      <w:pPr>
        <w:numPr>
          <w:ilvl w:val="0"/>
          <w:numId w:val="11"/>
        </w:numPr>
        <w:tabs>
          <w:tab w:val="left" w:pos="0"/>
        </w:tabs>
        <w:spacing w:before="120" w:after="120" w:line="360" w:lineRule="auto"/>
        <w:jc w:val="both"/>
        <w:rPr>
          <w:rFonts w:ascii="Verdana" w:hAnsi="Verdana" w:cstheme="minorHAnsi"/>
          <w:sz w:val="18"/>
          <w:szCs w:val="18"/>
        </w:rPr>
      </w:pPr>
      <w:ins w:id="52" w:author="Prachařová Karolína, Mgr." w:date="2022-10-11T12:38:00Z">
        <w:r w:rsidRPr="00982CC3">
          <w:rPr>
            <w:rFonts w:ascii="Verdana" w:hAnsi="Verdana" w:cstheme="minorHAnsi"/>
            <w:sz w:val="18"/>
            <w:szCs w:val="18"/>
          </w:rPr>
          <w:lastRenderedPageBreak/>
          <w:t>informaci o tom, zda se jedná nebo nejedná o investiční akci, v případě, že se jedná o investiční akci, bude uveden název příslušné investiční akce a číslo dané investiční akce, dle podmínek dané investiční akce,</w:t>
        </w:r>
      </w:ins>
    </w:p>
    <w:p w14:paraId="5140A11E" w14:textId="0124DA61" w:rsidR="00EF7798" w:rsidRPr="00822F8D" w:rsidRDefault="00EF7798" w:rsidP="007F0EF8">
      <w:pPr>
        <w:numPr>
          <w:ilvl w:val="0"/>
          <w:numId w:val="11"/>
        </w:numPr>
        <w:tabs>
          <w:tab w:val="left" w:pos="0"/>
        </w:tabs>
        <w:spacing w:before="120" w:after="120" w:line="360" w:lineRule="auto"/>
        <w:jc w:val="both"/>
        <w:rPr>
          <w:rFonts w:ascii="Verdana" w:hAnsi="Verdana" w:cstheme="minorHAnsi"/>
          <w:sz w:val="18"/>
          <w:szCs w:val="18"/>
        </w:rPr>
      </w:pPr>
      <w:bookmarkStart w:id="53" w:name="_Hlk116384361"/>
      <w:r w:rsidRPr="00FE4D85">
        <w:rPr>
          <w:rFonts w:ascii="Verdana" w:hAnsi="Verdana" w:cstheme="minorHAnsi"/>
          <w:sz w:val="18"/>
          <w:szCs w:val="18"/>
        </w:rPr>
        <w:t>případně další nezbytné údaje ohledně předmětu plnění dílčí smlouvy.</w:t>
      </w:r>
    </w:p>
    <w:bookmarkEnd w:id="53"/>
    <w:p w14:paraId="164DA9B5" w14:textId="77777777"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164DA9B6" w14:textId="6E4A300D" w:rsidR="00FF14B8" w:rsidRDefault="00D608AA" w:rsidP="00E03C46">
      <w:pPr>
        <w:pStyle w:val="Odstavecseseznamem"/>
        <w:numPr>
          <w:ilvl w:val="0"/>
          <w:numId w:val="3"/>
        </w:numPr>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FD6208">
        <w:rPr>
          <w:rFonts w:ascii="Verdana" w:hAnsi="Verdana" w:cstheme="minorHAnsi"/>
          <w:sz w:val="18"/>
          <w:szCs w:val="18"/>
        </w:rPr>
        <w:t>5</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164DA9B7" w14:textId="0B513D4E" w:rsidR="00893290" w:rsidRPr="00E07298" w:rsidRDefault="00FF14B8" w:rsidP="00E03C46">
      <w:pPr>
        <w:pStyle w:val="Odstavecseseznamem"/>
        <w:numPr>
          <w:ilvl w:val="0"/>
          <w:numId w:val="3"/>
        </w:numPr>
        <w:ind w:left="357" w:hanging="357"/>
        <w:contextualSpacing w:val="0"/>
        <w:jc w:val="both"/>
        <w:rPr>
          <w:rFonts w:ascii="Verdana" w:hAnsi="Verdana" w:cstheme="minorHAnsi"/>
          <w:sz w:val="18"/>
          <w:szCs w:val="18"/>
        </w:rPr>
      </w:pPr>
      <w:r w:rsidRPr="00E0729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E07298">
        <w:rPr>
          <w:rFonts w:ascii="Verdana" w:hAnsi="Verdana" w:cstheme="minorHAnsi"/>
          <w:sz w:val="18"/>
          <w:szCs w:val="18"/>
        </w:rPr>
        <w:t>ust</w:t>
      </w:r>
      <w:proofErr w:type="spellEnd"/>
      <w:r w:rsidRPr="00E07298">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w:t>
      </w:r>
      <w:r w:rsidR="00EE2F09">
        <w:rPr>
          <w:rFonts w:ascii="Verdana" w:hAnsi="Verdana" w:cstheme="minorHAnsi"/>
          <w:sz w:val="18"/>
          <w:szCs w:val="18"/>
        </w:rPr>
        <w:t xml:space="preserve">       </w:t>
      </w:r>
      <w:r w:rsidRPr="00E07298">
        <w:rPr>
          <w:rFonts w:ascii="Verdana" w:hAnsi="Verdana" w:cstheme="minorHAnsi"/>
          <w:sz w:val="18"/>
          <w:szCs w:val="18"/>
        </w:rPr>
        <w:t xml:space="preserve"> k postupnému uzavírání jednotlivých budoucích smluv postupem uvedeným v článku II. odst. </w:t>
      </w:r>
      <w:r w:rsidR="008F7240">
        <w:rPr>
          <w:rFonts w:ascii="Verdana" w:hAnsi="Verdana" w:cstheme="minorHAnsi"/>
          <w:sz w:val="18"/>
          <w:szCs w:val="18"/>
        </w:rPr>
        <w:t>3</w:t>
      </w:r>
      <w:r w:rsidR="008F7240" w:rsidRPr="00E07298">
        <w:rPr>
          <w:rFonts w:ascii="Verdana" w:hAnsi="Verdana" w:cstheme="minorHAnsi"/>
          <w:sz w:val="18"/>
          <w:szCs w:val="18"/>
        </w:rPr>
        <w:t xml:space="preserve"> </w:t>
      </w:r>
      <w:r w:rsidRPr="00E07298">
        <w:rPr>
          <w:rFonts w:ascii="Verdana" w:hAnsi="Verdana" w:cstheme="minorHAnsi"/>
          <w:sz w:val="18"/>
          <w:szCs w:val="18"/>
        </w:rPr>
        <w:t xml:space="preserve">a </w:t>
      </w:r>
      <w:r w:rsidR="008F7240">
        <w:rPr>
          <w:rFonts w:ascii="Verdana" w:hAnsi="Verdana" w:cstheme="minorHAnsi"/>
          <w:sz w:val="18"/>
          <w:szCs w:val="18"/>
        </w:rPr>
        <w:t>4</w:t>
      </w:r>
      <w:r w:rsidR="008F7240" w:rsidRPr="00E07298">
        <w:rPr>
          <w:rFonts w:ascii="Verdana" w:hAnsi="Verdana" w:cstheme="minorHAnsi"/>
          <w:sz w:val="18"/>
          <w:szCs w:val="18"/>
        </w:rPr>
        <w:t xml:space="preserve"> </w:t>
      </w:r>
      <w:r w:rsidRPr="00E07298">
        <w:rPr>
          <w:rFonts w:ascii="Verdana" w:hAnsi="Verdana" w:cstheme="minorHAnsi"/>
          <w:sz w:val="18"/>
          <w:szCs w:val="18"/>
        </w:rPr>
        <w:t xml:space="preserve">této dohody, přičemž výzvou k uzavření dílčí smlouvy se rozumí objednávka. Prodávající je povinen výzvu k uzavření dílčí smlouvy akceptovat a smlouvu uzavřít ve lhůtě uvedené v II. odst. </w:t>
      </w:r>
      <w:r w:rsidR="00564401">
        <w:rPr>
          <w:rFonts w:ascii="Verdana" w:hAnsi="Verdana" w:cstheme="minorHAnsi"/>
          <w:sz w:val="18"/>
          <w:szCs w:val="18"/>
        </w:rPr>
        <w:t>6</w:t>
      </w:r>
      <w:r w:rsidR="00564401" w:rsidRPr="00E07298">
        <w:rPr>
          <w:rFonts w:ascii="Verdana" w:hAnsi="Verdana" w:cstheme="minorHAnsi"/>
          <w:sz w:val="18"/>
          <w:szCs w:val="18"/>
        </w:rPr>
        <w:t xml:space="preserve"> </w:t>
      </w:r>
      <w:r w:rsidRPr="00E07298">
        <w:rPr>
          <w:rFonts w:ascii="Verdana" w:hAnsi="Verdana" w:cstheme="minorHAnsi"/>
          <w:sz w:val="18"/>
          <w:szCs w:val="18"/>
        </w:rPr>
        <w:t xml:space="preserve">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w:t>
      </w:r>
      <w:r w:rsidRPr="00452537">
        <w:rPr>
          <w:rFonts w:ascii="Verdana" w:hAnsi="Verdana" w:cstheme="minorHAnsi"/>
          <w:sz w:val="18"/>
          <w:szCs w:val="18"/>
        </w:rPr>
        <w:t xml:space="preserve">výši </w:t>
      </w:r>
      <w:r w:rsidR="00A0142A" w:rsidRPr="00452537">
        <w:rPr>
          <w:rFonts w:ascii="Verdana" w:hAnsi="Verdana" w:cstheme="minorHAnsi"/>
          <w:sz w:val="18"/>
          <w:szCs w:val="18"/>
        </w:rPr>
        <w:t>10 %</w:t>
      </w:r>
      <w:r w:rsidRPr="00E07298">
        <w:rPr>
          <w:rFonts w:ascii="Verdana" w:hAnsi="Verdana" w:cstheme="minorHAnsi"/>
          <w:sz w:val="18"/>
          <w:szCs w:val="18"/>
        </w:rPr>
        <w:t xml:space="preserve"> z ceny za plnění budoucí dílčí smlouvy, kterou </w:t>
      </w:r>
      <w:r w:rsidR="00ED42A7" w:rsidRPr="00E07298">
        <w:rPr>
          <w:rFonts w:ascii="Verdana" w:hAnsi="Verdana" w:cstheme="minorHAnsi"/>
          <w:sz w:val="18"/>
          <w:szCs w:val="18"/>
        </w:rPr>
        <w:t>Prodá</w:t>
      </w:r>
      <w:r w:rsidRPr="00E07298">
        <w:rPr>
          <w:rFonts w:ascii="Verdana" w:hAnsi="Verdana" w:cstheme="minorHAnsi"/>
          <w:sz w:val="18"/>
          <w:szCs w:val="18"/>
        </w:rPr>
        <w:t xml:space="preserve">vající </w:t>
      </w:r>
      <w:r w:rsidR="00EE2F09">
        <w:rPr>
          <w:rFonts w:ascii="Verdana" w:hAnsi="Verdana" w:cstheme="minorHAnsi"/>
          <w:sz w:val="18"/>
          <w:szCs w:val="18"/>
        </w:rPr>
        <w:t xml:space="preserve">           </w:t>
      </w:r>
      <w:r w:rsidRPr="00E07298">
        <w:rPr>
          <w:rFonts w:ascii="Verdana" w:hAnsi="Verdana" w:cstheme="minorHAnsi"/>
          <w:sz w:val="18"/>
          <w:szCs w:val="18"/>
        </w:rPr>
        <w:t xml:space="preserve">v rozporu se svou povinností po výzvě Kupujícího neuzavřel. Cena za plnění budoucí dílčí smlouvy se stanoví dle článku IV. odstavce 1 této </w:t>
      </w:r>
      <w:r w:rsidR="00B447F9">
        <w:rPr>
          <w:rFonts w:ascii="Verdana" w:hAnsi="Verdana" w:cstheme="minorHAnsi"/>
          <w:sz w:val="18"/>
          <w:szCs w:val="18"/>
        </w:rPr>
        <w:t>R</w:t>
      </w:r>
      <w:r w:rsidRPr="00E07298">
        <w:rPr>
          <w:rFonts w:ascii="Verdana" w:hAnsi="Verdana" w:cstheme="minorHAnsi"/>
          <w:sz w:val="18"/>
          <w:szCs w:val="18"/>
        </w:rPr>
        <w:t>ámcové dohody.</w:t>
      </w:r>
      <w:r w:rsidRPr="00E07298">
        <w:t xml:space="preserve"> </w:t>
      </w:r>
      <w:r w:rsidRPr="00E07298">
        <w:rPr>
          <w:rFonts w:ascii="Verdana" w:hAnsi="Verdana" w:cstheme="minorHAnsi"/>
          <w:sz w:val="18"/>
          <w:szCs w:val="18"/>
        </w:rPr>
        <w:t xml:space="preserve">Ustanovení bodu 89 </w:t>
      </w:r>
      <w:r w:rsidR="00EE2F09">
        <w:rPr>
          <w:rFonts w:ascii="Verdana" w:hAnsi="Verdana" w:cstheme="minorHAnsi"/>
          <w:sz w:val="18"/>
          <w:szCs w:val="18"/>
        </w:rPr>
        <w:t>O</w:t>
      </w:r>
      <w:r w:rsidRPr="00E07298">
        <w:rPr>
          <w:rFonts w:ascii="Verdana" w:hAnsi="Verdana" w:cstheme="minorHAnsi"/>
          <w:sz w:val="18"/>
          <w:szCs w:val="18"/>
        </w:rPr>
        <w:t>bchodních podmínek se uplatní i v tomto případě.</w:t>
      </w:r>
      <w:r w:rsidR="00893290" w:rsidRPr="00E07298">
        <w:rPr>
          <w:rFonts w:ascii="Verdana" w:hAnsi="Verdana" w:cstheme="minorHAnsi"/>
          <w:sz w:val="18"/>
          <w:szCs w:val="18"/>
        </w:rPr>
        <w:t xml:space="preserve"> </w:t>
      </w:r>
    </w:p>
    <w:p w14:paraId="164DA9B8"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62E766A0" w:rsidR="00D608AA" w:rsidRPr="00802560" w:rsidRDefault="00D608AA" w:rsidP="009107B4">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B851AE" w:rsidRPr="00B851AE">
        <w:rPr>
          <w:rFonts w:ascii="Verdana" w:eastAsiaTheme="majorEastAsia" w:hAnsi="Verdana" w:cstheme="minorHAnsi"/>
          <w:bCs/>
          <w:sz w:val="18"/>
          <w:szCs w:val="18"/>
        </w:rPr>
        <w:t>24</w:t>
      </w:r>
      <w:r w:rsidRPr="00B851AE">
        <w:rPr>
          <w:rFonts w:ascii="Verdana" w:eastAsiaTheme="majorEastAsia" w:hAnsi="Verdana" w:cstheme="minorHAnsi"/>
          <w:bCs/>
          <w:sz w:val="18"/>
          <w:szCs w:val="18"/>
        </w:rPr>
        <w:t xml:space="preserve"> měsíců od nabytí její účinnosti, </w:t>
      </w:r>
      <w:r w:rsidRPr="00B851AE">
        <w:rPr>
          <w:rFonts w:ascii="Verdana" w:hAnsi="Verdana" w:cstheme="minorHAnsi"/>
          <w:sz w:val="18"/>
          <w:szCs w:val="18"/>
        </w:rPr>
        <w:t xml:space="preserve">anebo do doby uzavření dílčí smlouvy, na </w:t>
      </w:r>
      <w:proofErr w:type="gramStart"/>
      <w:r w:rsidRPr="00B851AE">
        <w:rPr>
          <w:rFonts w:ascii="Verdana" w:hAnsi="Verdana" w:cstheme="minorHAnsi"/>
          <w:sz w:val="18"/>
          <w:szCs w:val="18"/>
        </w:rPr>
        <w:t>základě</w:t>
      </w:r>
      <w:proofErr w:type="gramEnd"/>
      <w:r w:rsidRPr="00B851AE">
        <w:rPr>
          <w:rFonts w:ascii="Verdana" w:hAnsi="Verdana" w:cstheme="minorHAnsi"/>
          <w:sz w:val="18"/>
          <w:szCs w:val="18"/>
        </w:rPr>
        <w:t xml:space="preserve"> které dojde k objednání </w:t>
      </w:r>
      <w:r w:rsidR="009E6633">
        <w:rPr>
          <w:rFonts w:ascii="Verdana" w:hAnsi="Verdana" w:cstheme="minorHAnsi"/>
          <w:sz w:val="18"/>
          <w:szCs w:val="18"/>
        </w:rPr>
        <w:t>materiálu</w:t>
      </w:r>
      <w:r w:rsidR="009E6633" w:rsidRPr="00B851AE">
        <w:rPr>
          <w:rFonts w:ascii="Verdana" w:hAnsi="Verdana" w:cstheme="minorHAnsi"/>
          <w:sz w:val="18"/>
          <w:szCs w:val="18"/>
        </w:rPr>
        <w:t xml:space="preserve"> </w:t>
      </w:r>
      <w:r w:rsidRPr="00B851AE">
        <w:rPr>
          <w:rFonts w:ascii="Verdana" w:hAnsi="Verdana" w:cstheme="minorHAnsi"/>
          <w:sz w:val="18"/>
          <w:szCs w:val="18"/>
        </w:rPr>
        <w:t xml:space="preserve">dle této </w:t>
      </w:r>
      <w:r w:rsidR="00881560" w:rsidRPr="00B851AE">
        <w:rPr>
          <w:rFonts w:ascii="Verdana" w:hAnsi="Verdana" w:cstheme="minorHAnsi"/>
          <w:sz w:val="18"/>
          <w:szCs w:val="18"/>
        </w:rPr>
        <w:t>Rámcové</w:t>
      </w:r>
      <w:r w:rsidRPr="00B851AE">
        <w:rPr>
          <w:rFonts w:ascii="Verdana" w:hAnsi="Verdana" w:cstheme="minorHAnsi"/>
          <w:sz w:val="18"/>
          <w:szCs w:val="18"/>
        </w:rPr>
        <w:t xml:space="preserve"> dohody (v součtu všech dílčích smluv) v částce </w:t>
      </w:r>
      <w:r w:rsidRPr="00802560">
        <w:rPr>
          <w:rFonts w:ascii="Verdana" w:hAnsi="Verdana" w:cstheme="minorHAnsi"/>
          <w:sz w:val="18"/>
          <w:szCs w:val="18"/>
        </w:rPr>
        <w:t xml:space="preserve">převyšující </w:t>
      </w:r>
      <w:r w:rsidR="00802560" w:rsidRPr="00802560">
        <w:rPr>
          <w:rFonts w:ascii="Verdana" w:hAnsi="Verdana" w:cstheme="minorHAnsi"/>
          <w:sz w:val="18"/>
          <w:szCs w:val="18"/>
        </w:rPr>
        <w:t>74</w:t>
      </w:r>
      <w:r w:rsidR="0039043F">
        <w:rPr>
          <w:rFonts w:ascii="Verdana" w:hAnsi="Verdana" w:cstheme="minorHAnsi"/>
          <w:sz w:val="18"/>
          <w:szCs w:val="18"/>
        </w:rPr>
        <w:t>9</w:t>
      </w:r>
      <w:r w:rsidR="00802560" w:rsidRPr="00802560">
        <w:rPr>
          <w:rFonts w:ascii="Verdana" w:hAnsi="Verdana" w:cstheme="minorHAnsi"/>
          <w:sz w:val="18"/>
          <w:szCs w:val="18"/>
        </w:rPr>
        <w:t>.</w:t>
      </w:r>
      <w:r w:rsidR="0039043F">
        <w:rPr>
          <w:rFonts w:ascii="Verdana" w:hAnsi="Verdana" w:cstheme="minorHAnsi"/>
          <w:sz w:val="18"/>
          <w:szCs w:val="18"/>
        </w:rPr>
        <w:t>995</w:t>
      </w:r>
      <w:r w:rsidR="00802560" w:rsidRPr="00802560">
        <w:rPr>
          <w:rFonts w:ascii="Verdana" w:hAnsi="Verdana" w:cstheme="minorHAnsi"/>
          <w:sz w:val="18"/>
          <w:szCs w:val="18"/>
        </w:rPr>
        <w:t>.000</w:t>
      </w:r>
      <w:r w:rsidRPr="00802560">
        <w:rPr>
          <w:rFonts w:ascii="Verdana" w:hAnsi="Verdana" w:cstheme="minorHAnsi"/>
          <w:sz w:val="18"/>
          <w:szCs w:val="18"/>
        </w:rPr>
        <w:t>,-Kč</w:t>
      </w:r>
      <w:r w:rsidRPr="00802560">
        <w:rPr>
          <w:rFonts w:ascii="Verdana" w:hAnsi="Verdana" w:cstheme="minorHAnsi"/>
          <w:b/>
          <w:sz w:val="18"/>
          <w:szCs w:val="18"/>
        </w:rPr>
        <w:t xml:space="preserve"> </w:t>
      </w:r>
      <w:r w:rsidRPr="00802560">
        <w:rPr>
          <w:rFonts w:ascii="Verdana" w:hAnsi="Verdana" w:cstheme="minorHAnsi"/>
          <w:sz w:val="18"/>
          <w:szCs w:val="18"/>
        </w:rPr>
        <w:t xml:space="preserve">bez DPH. V případě, že dojde k ukončení účinnosti této </w:t>
      </w:r>
      <w:r w:rsidR="00881560" w:rsidRPr="00802560">
        <w:rPr>
          <w:rFonts w:ascii="Verdana" w:hAnsi="Verdana" w:cstheme="minorHAnsi"/>
          <w:sz w:val="18"/>
          <w:szCs w:val="18"/>
        </w:rPr>
        <w:t>Rámcové</w:t>
      </w:r>
      <w:r w:rsidRPr="00802560">
        <w:rPr>
          <w:rFonts w:ascii="Verdana" w:hAnsi="Verdana" w:cstheme="minorHAnsi"/>
          <w:sz w:val="18"/>
          <w:szCs w:val="18"/>
        </w:rPr>
        <w:t xml:space="preserve"> dohody dle předchozí věty, nemá toto ukončení vliv na účinnost dílčích smluv, které byly na základě této </w:t>
      </w:r>
      <w:r w:rsidR="00881560" w:rsidRPr="00802560">
        <w:rPr>
          <w:rFonts w:ascii="Verdana" w:hAnsi="Verdana" w:cstheme="minorHAnsi"/>
          <w:sz w:val="18"/>
          <w:szCs w:val="18"/>
        </w:rPr>
        <w:t>Rámcové</w:t>
      </w:r>
      <w:r w:rsidRPr="00802560">
        <w:rPr>
          <w:rFonts w:ascii="Verdana" w:hAnsi="Verdana" w:cstheme="minorHAnsi"/>
          <w:sz w:val="18"/>
          <w:szCs w:val="18"/>
        </w:rPr>
        <w:t xml:space="preserve"> dohody uzavřeny. Kupující není oprávněn na základě této </w:t>
      </w:r>
      <w:r w:rsidR="00881560" w:rsidRPr="00802560">
        <w:rPr>
          <w:rFonts w:ascii="Verdana" w:hAnsi="Verdana" w:cstheme="minorHAnsi"/>
          <w:sz w:val="18"/>
          <w:szCs w:val="18"/>
        </w:rPr>
        <w:t>Rámcové</w:t>
      </w:r>
      <w:r w:rsidRPr="00802560">
        <w:rPr>
          <w:rFonts w:ascii="Verdana" w:hAnsi="Verdana" w:cstheme="minorHAnsi"/>
          <w:sz w:val="18"/>
          <w:szCs w:val="18"/>
        </w:rPr>
        <w:t xml:space="preserve"> dohody učinit objednávky (v součtu všech objednávek) přesahující částku </w:t>
      </w:r>
      <w:r w:rsidR="00802560" w:rsidRPr="00802560">
        <w:rPr>
          <w:rFonts w:ascii="Verdana" w:hAnsi="Verdana" w:cstheme="minorHAnsi"/>
          <w:sz w:val="18"/>
          <w:szCs w:val="18"/>
        </w:rPr>
        <w:t>750.000.000</w:t>
      </w:r>
      <w:r w:rsidRPr="00802560">
        <w:rPr>
          <w:rFonts w:ascii="Verdana" w:hAnsi="Verdana" w:cstheme="minorHAnsi"/>
          <w:sz w:val="18"/>
          <w:szCs w:val="18"/>
        </w:rPr>
        <w:t>,- Kč</w:t>
      </w:r>
      <w:r w:rsidRPr="00802560">
        <w:rPr>
          <w:rFonts w:ascii="Verdana" w:hAnsi="Verdana" w:cstheme="minorHAnsi"/>
          <w:b/>
          <w:sz w:val="18"/>
          <w:szCs w:val="18"/>
        </w:rPr>
        <w:t xml:space="preserve"> </w:t>
      </w:r>
      <w:r w:rsidRPr="00802560">
        <w:rPr>
          <w:rFonts w:ascii="Verdana" w:hAnsi="Verdana" w:cstheme="minorHAnsi"/>
          <w:sz w:val="18"/>
          <w:szCs w:val="18"/>
        </w:rPr>
        <w:t>bez DPH</w:t>
      </w:r>
      <w:r w:rsidRPr="00802560">
        <w:rPr>
          <w:rFonts w:ascii="Verdana" w:eastAsiaTheme="majorEastAsia" w:hAnsi="Verdana" w:cstheme="minorHAnsi"/>
          <w:bCs/>
          <w:sz w:val="18"/>
          <w:szCs w:val="18"/>
        </w:rPr>
        <w:t>.</w:t>
      </w:r>
    </w:p>
    <w:p w14:paraId="164DA9BA" w14:textId="421B81C9" w:rsidR="00062B10" w:rsidRPr="00B851AE" w:rsidRDefault="00D608AA" w:rsidP="00D9437C">
      <w:pPr>
        <w:pStyle w:val="acnormalbulleted"/>
        <w:numPr>
          <w:ilvl w:val="0"/>
          <w:numId w:val="1"/>
        </w:numPr>
        <w:tabs>
          <w:tab w:val="clear" w:pos="426"/>
        </w:tabs>
        <w:rPr>
          <w:rFonts w:ascii="Verdana" w:hAnsi="Verdana" w:cstheme="minorHAnsi"/>
          <w:sz w:val="18"/>
          <w:szCs w:val="18"/>
        </w:rPr>
      </w:pPr>
      <w:r w:rsidRPr="00B851AE">
        <w:rPr>
          <w:rFonts w:ascii="Verdana" w:hAnsi="Verdana" w:cstheme="minorHAnsi"/>
          <w:sz w:val="18"/>
          <w:szCs w:val="18"/>
        </w:rPr>
        <w:t>Míst</w:t>
      </w:r>
      <w:r w:rsidR="00474AD3" w:rsidRPr="00B851AE">
        <w:rPr>
          <w:rFonts w:ascii="Verdana" w:hAnsi="Verdana" w:cstheme="minorHAnsi"/>
          <w:sz w:val="18"/>
          <w:szCs w:val="18"/>
        </w:rPr>
        <w:t>o</w:t>
      </w:r>
      <w:r w:rsidRPr="00B851AE">
        <w:rPr>
          <w:rFonts w:ascii="Verdana" w:hAnsi="Verdana" w:cstheme="minorHAnsi"/>
          <w:sz w:val="18"/>
          <w:szCs w:val="18"/>
        </w:rPr>
        <w:t xml:space="preserve"> plnění dílčích smluv je zpravidla uvedeno v dílčí smlouvě. </w:t>
      </w:r>
      <w:r w:rsidR="00062B10" w:rsidRPr="00B851AE">
        <w:rPr>
          <w:rFonts w:ascii="Verdana" w:eastAsiaTheme="majorEastAsia" w:hAnsi="Verdana" w:cstheme="minorHAnsi"/>
          <w:bCs/>
          <w:sz w:val="18"/>
          <w:szCs w:val="18"/>
        </w:rPr>
        <w:t xml:space="preserve">Dopravu požadovaného </w:t>
      </w:r>
      <w:r w:rsidR="009E6633">
        <w:rPr>
          <w:rFonts w:ascii="Verdana" w:eastAsiaTheme="majorEastAsia" w:hAnsi="Verdana" w:cstheme="minorHAnsi"/>
          <w:bCs/>
          <w:sz w:val="18"/>
          <w:szCs w:val="18"/>
        </w:rPr>
        <w:t xml:space="preserve">materiálu </w:t>
      </w:r>
      <w:r w:rsidR="00062B10" w:rsidRPr="00B851AE">
        <w:rPr>
          <w:rFonts w:ascii="Verdana" w:eastAsiaTheme="majorEastAsia" w:hAnsi="Verdana" w:cstheme="minorHAnsi"/>
          <w:bCs/>
          <w:sz w:val="18"/>
          <w:szCs w:val="18"/>
        </w:rPr>
        <w:t>do místa plnění zajišťuje Prodávající.</w:t>
      </w:r>
      <w:r w:rsidR="00062B10" w:rsidRPr="00B851AE">
        <w:rPr>
          <w:rFonts w:ascii="Verdana" w:hAnsi="Verdana" w:cstheme="minorHAnsi"/>
          <w:sz w:val="18"/>
          <w:szCs w:val="18"/>
        </w:rPr>
        <w:t xml:space="preserve"> </w:t>
      </w:r>
      <w:ins w:id="54" w:author="Prachařová Karolína, Mgr." w:date="2022-10-19T08:17:00Z">
        <w:r w:rsidR="00515F48">
          <w:rPr>
            <w:rFonts w:ascii="Verdana" w:hAnsi="Verdana" w:cstheme="minorHAnsi"/>
            <w:sz w:val="18"/>
            <w:szCs w:val="18"/>
          </w:rPr>
          <w:t>Volba dopravy je ponechána na Prodávajícím. V případě, že Prodávající nezvolí dopravu</w:t>
        </w:r>
      </w:ins>
      <w:ins w:id="55" w:author="Prachařová Karolína, Mgr." w:date="2022-10-19T08:18:00Z">
        <w:r w:rsidR="00515F48">
          <w:rPr>
            <w:rFonts w:ascii="Verdana" w:hAnsi="Verdana" w:cstheme="minorHAnsi"/>
            <w:sz w:val="18"/>
            <w:szCs w:val="18"/>
          </w:rPr>
          <w:t xml:space="preserve"> železniční</w:t>
        </w:r>
      </w:ins>
      <w:ins w:id="56" w:author="Prachařová Karolína, Mgr." w:date="2022-10-17T10:52:00Z">
        <w:r w:rsidR="00EC449A">
          <w:rPr>
            <w:rFonts w:ascii="Verdana" w:hAnsi="Verdana" w:cstheme="minorHAnsi"/>
            <w:sz w:val="18"/>
            <w:szCs w:val="18"/>
          </w:rPr>
          <w:t xml:space="preserve">, je </w:t>
        </w:r>
      </w:ins>
      <w:ins w:id="57" w:author="Prachařová Karolína, Mgr." w:date="2022-10-17T10:53:00Z">
        <w:r w:rsidR="00EC449A">
          <w:rPr>
            <w:rFonts w:ascii="Verdana" w:hAnsi="Verdana" w:cstheme="minorHAnsi"/>
            <w:sz w:val="18"/>
            <w:szCs w:val="18"/>
          </w:rPr>
          <w:t xml:space="preserve">tuto skutečnost </w:t>
        </w:r>
      </w:ins>
      <w:ins w:id="58" w:author="Prachařová Karolína, Mgr." w:date="2022-10-19T08:18:00Z">
        <w:r w:rsidR="00515F48">
          <w:rPr>
            <w:rFonts w:ascii="Verdana" w:hAnsi="Verdana" w:cstheme="minorHAnsi"/>
            <w:sz w:val="18"/>
            <w:szCs w:val="18"/>
          </w:rPr>
          <w:t xml:space="preserve">povinen </w:t>
        </w:r>
      </w:ins>
      <w:ins w:id="59" w:author="Prachařová Karolína, Mgr." w:date="2022-10-17T10:53:00Z">
        <w:r w:rsidR="00EC449A">
          <w:rPr>
            <w:rFonts w:ascii="Verdana" w:hAnsi="Verdana" w:cstheme="minorHAnsi"/>
            <w:sz w:val="18"/>
            <w:szCs w:val="18"/>
          </w:rPr>
          <w:t>předložit Kupujícímu k odsouhlasení, a to nejpozději ve lhůtě akceptace Požadavku dle bodu 4.1. tohoto ustanovení Rámco</w:t>
        </w:r>
      </w:ins>
      <w:ins w:id="60" w:author="Prachařová Karolína, Mgr." w:date="2022-10-17T10:54:00Z">
        <w:r w:rsidR="00EC449A">
          <w:rPr>
            <w:rFonts w:ascii="Verdana" w:hAnsi="Verdana" w:cstheme="minorHAnsi"/>
            <w:sz w:val="18"/>
            <w:szCs w:val="18"/>
          </w:rPr>
          <w:t xml:space="preserve">vé dohody. </w:t>
        </w:r>
      </w:ins>
      <w:ins w:id="61" w:author="Prachařová Karolína, Mgr." w:date="2022-10-19T08:19:00Z">
        <w:r w:rsidR="00515F48">
          <w:rPr>
            <w:rFonts w:ascii="Verdana" w:hAnsi="Verdana" w:cstheme="minorHAnsi"/>
            <w:sz w:val="18"/>
            <w:szCs w:val="18"/>
          </w:rPr>
          <w:t>Kupující souhlas udělí, ledaže jsou dány důvody bránící užití takového způsobu dopravy či by takový způsob dopr</w:t>
        </w:r>
      </w:ins>
      <w:ins w:id="62" w:author="Prachařová Karolína, Mgr." w:date="2022-10-19T08:20:00Z">
        <w:r w:rsidR="00515F48">
          <w:rPr>
            <w:rFonts w:ascii="Verdana" w:hAnsi="Verdana" w:cstheme="minorHAnsi"/>
            <w:sz w:val="18"/>
            <w:szCs w:val="18"/>
          </w:rPr>
          <w:t>avy působil obtíže při logistice na straně Kupujícího, či by ohrozil včasnost nebo kvalitu dodávaného zboží.</w:t>
        </w:r>
      </w:ins>
    </w:p>
    <w:p w14:paraId="203C5544" w14:textId="77777777" w:rsidR="00B851AE" w:rsidRPr="00B851AE" w:rsidRDefault="00062B10" w:rsidP="00B851AE">
      <w:pPr>
        <w:pStyle w:val="acnormalbulleted"/>
        <w:numPr>
          <w:ilvl w:val="0"/>
          <w:numId w:val="1"/>
        </w:numPr>
        <w:tabs>
          <w:tab w:val="clear" w:pos="426"/>
        </w:tabs>
        <w:rPr>
          <w:rFonts w:ascii="Verdana" w:eastAsia="Verdana" w:hAnsi="Verdana"/>
          <w:noProof/>
          <w:sz w:val="18"/>
          <w:szCs w:val="18"/>
        </w:rPr>
      </w:pPr>
      <w:r w:rsidRPr="008B5521">
        <w:rPr>
          <w:rFonts w:ascii="Verdana" w:eastAsiaTheme="majorEastAsia" w:hAnsi="Verdana" w:cstheme="minorHAnsi"/>
          <w:bCs/>
          <w:sz w:val="18"/>
          <w:szCs w:val="18"/>
        </w:rPr>
        <w:t xml:space="preserve"> </w:t>
      </w:r>
      <w:r w:rsidR="00B851AE" w:rsidRPr="00B851AE">
        <w:rPr>
          <w:rFonts w:ascii="Verdana" w:eastAsia="Verdana" w:hAnsi="Verdana"/>
          <w:noProof/>
          <w:sz w:val="18"/>
          <w:szCs w:val="18"/>
        </w:rPr>
        <w:t xml:space="preserve">Místy plnění jsou: </w:t>
      </w:r>
    </w:p>
    <w:p w14:paraId="459FDC7B" w14:textId="0296AEC4" w:rsidR="00B851AE" w:rsidRPr="00FD6CEC" w:rsidRDefault="00B851AE" w:rsidP="007F0EF8">
      <w:pPr>
        <w:numPr>
          <w:ilvl w:val="1"/>
          <w:numId w:val="12"/>
        </w:numPr>
        <w:spacing w:after="120" w:line="264" w:lineRule="auto"/>
        <w:ind w:left="992" w:hanging="635"/>
        <w:jc w:val="both"/>
        <w:rPr>
          <w:rFonts w:ascii="Verdana" w:eastAsia="Verdana" w:hAnsi="Verdana"/>
          <w:noProof/>
          <w:sz w:val="18"/>
          <w:szCs w:val="18"/>
        </w:rPr>
      </w:pPr>
      <w:r w:rsidRPr="00D251BB">
        <w:rPr>
          <w:rFonts w:ascii="Verdana" w:eastAsia="Verdana" w:hAnsi="Verdana"/>
          <w:noProof/>
          <w:sz w:val="18"/>
          <w:szCs w:val="18"/>
          <w:u w:val="single"/>
        </w:rPr>
        <w:lastRenderedPageBreak/>
        <w:t>Pro dodávku materiálu prováděnou s dopravou:</w:t>
      </w:r>
      <w:r w:rsidRPr="00FD6CEC">
        <w:rPr>
          <w:rFonts w:ascii="Verdana" w:eastAsia="Verdana" w:hAnsi="Verdana"/>
          <w:noProof/>
          <w:sz w:val="18"/>
          <w:szCs w:val="18"/>
        </w:rPr>
        <w:t xml:space="preserve"> železniční stanice s odpovídajícím  výpravním oprávněním </w:t>
      </w:r>
      <w:r w:rsidR="002D0C97">
        <w:rPr>
          <w:rFonts w:ascii="Verdana" w:eastAsia="Verdana" w:hAnsi="Verdana"/>
          <w:noProof/>
          <w:sz w:val="18"/>
          <w:szCs w:val="18"/>
        </w:rPr>
        <w:t>Kupujícího</w:t>
      </w:r>
      <w:r w:rsidRPr="00FD6CEC">
        <w:rPr>
          <w:rFonts w:ascii="Verdana" w:eastAsia="Verdana" w:hAnsi="Verdana"/>
          <w:noProof/>
          <w:sz w:val="18"/>
          <w:szCs w:val="18"/>
        </w:rPr>
        <w:t xml:space="preserve"> na celém území České republiky, upřesněné dílčí smlouvou. </w:t>
      </w:r>
    </w:p>
    <w:p w14:paraId="20DA3F2A" w14:textId="33801F6D" w:rsidR="00B851AE" w:rsidRPr="00B851AE" w:rsidRDefault="00B851AE" w:rsidP="007F0EF8">
      <w:pPr>
        <w:numPr>
          <w:ilvl w:val="1"/>
          <w:numId w:val="12"/>
        </w:numPr>
        <w:spacing w:after="120" w:line="264" w:lineRule="auto"/>
        <w:ind w:left="992" w:hanging="635"/>
        <w:jc w:val="both"/>
        <w:rPr>
          <w:rFonts w:ascii="Verdana" w:eastAsia="Verdana" w:hAnsi="Verdana"/>
          <w:noProof/>
          <w:sz w:val="18"/>
          <w:szCs w:val="18"/>
        </w:rPr>
      </w:pPr>
      <w:r w:rsidRPr="00D251BB">
        <w:rPr>
          <w:rFonts w:ascii="Verdana" w:eastAsia="Verdana" w:hAnsi="Verdana"/>
          <w:noProof/>
          <w:sz w:val="18"/>
          <w:szCs w:val="18"/>
          <w:u w:val="single"/>
        </w:rPr>
        <w:t>Pro dodávku materiálu prováděnou bez dopravy:</w:t>
      </w:r>
      <w:r w:rsidRPr="00B851AE">
        <w:rPr>
          <w:rFonts w:ascii="Verdana" w:eastAsia="Verdana" w:hAnsi="Verdana"/>
          <w:noProof/>
          <w:sz w:val="18"/>
          <w:szCs w:val="18"/>
        </w:rPr>
        <w:t xml:space="preserve"> </w:t>
      </w:r>
      <w:r w:rsidR="00EF2CC5" w:rsidRPr="00B851AE">
        <w:rPr>
          <w:rFonts w:ascii="Verdana" w:eastAsia="Verdana" w:hAnsi="Verdana"/>
          <w:noProof/>
          <w:sz w:val="18"/>
          <w:szCs w:val="18"/>
        </w:rPr>
        <w:t xml:space="preserve">následující místa převzetí </w:t>
      </w:r>
      <w:r w:rsidR="00EF2CC5">
        <w:rPr>
          <w:rFonts w:ascii="Verdana" w:eastAsia="Verdana" w:hAnsi="Verdana"/>
          <w:noProof/>
          <w:sz w:val="18"/>
          <w:szCs w:val="18"/>
        </w:rPr>
        <w:t xml:space="preserve">(závod) </w:t>
      </w:r>
      <w:r w:rsidR="00EF2CC5" w:rsidRPr="00B851AE">
        <w:rPr>
          <w:rFonts w:ascii="Verdana" w:eastAsia="Verdana" w:hAnsi="Verdana"/>
          <w:noProof/>
          <w:sz w:val="18"/>
          <w:szCs w:val="18"/>
        </w:rPr>
        <w:t>Prodávajícího, dostupn</w:t>
      </w:r>
      <w:r w:rsidR="00EF2CC5">
        <w:rPr>
          <w:rFonts w:ascii="Verdana" w:eastAsia="Verdana" w:hAnsi="Verdana"/>
          <w:noProof/>
          <w:sz w:val="18"/>
          <w:szCs w:val="18"/>
        </w:rPr>
        <w:t xml:space="preserve">á </w:t>
      </w:r>
      <w:r w:rsidR="00EF2CC5" w:rsidRPr="00B851AE">
        <w:rPr>
          <w:rFonts w:ascii="Verdana" w:eastAsia="Verdana" w:hAnsi="Verdana"/>
          <w:noProof/>
          <w:sz w:val="18"/>
          <w:szCs w:val="18"/>
        </w:rPr>
        <w:t>jak silniční, tak železniční dopravou:</w:t>
      </w:r>
    </w:p>
    <w:p w14:paraId="6FB5F7FC" w14:textId="74126BB8" w:rsidR="00B851AE" w:rsidRDefault="00B851AE" w:rsidP="00FD6CEC">
      <w:pPr>
        <w:pStyle w:val="Odstavecseseznamem"/>
        <w:numPr>
          <w:ilvl w:val="2"/>
          <w:numId w:val="7"/>
        </w:numPr>
        <w:spacing w:after="120" w:line="264" w:lineRule="auto"/>
        <w:rPr>
          <w:rFonts w:ascii="Verdana" w:eastAsia="Verdana" w:hAnsi="Verdana"/>
          <w:i/>
          <w:noProof/>
          <w:sz w:val="18"/>
          <w:szCs w:val="18"/>
          <w:highlight w:val="yellow"/>
        </w:rPr>
      </w:pPr>
      <w:r w:rsidRPr="00D251BB">
        <w:rPr>
          <w:rFonts w:ascii="Verdana" w:eastAsia="Verdana" w:hAnsi="Verdana"/>
          <w:i/>
          <w:noProof/>
          <w:sz w:val="18"/>
          <w:szCs w:val="18"/>
          <w:highlight w:val="yellow"/>
        </w:rPr>
        <w:t xml:space="preserve">(prodávající </w:t>
      </w:r>
      <w:r w:rsidR="008F7240">
        <w:rPr>
          <w:rFonts w:ascii="Verdana" w:eastAsia="Verdana" w:hAnsi="Verdana"/>
          <w:i/>
          <w:noProof/>
          <w:sz w:val="18"/>
          <w:szCs w:val="18"/>
          <w:highlight w:val="yellow"/>
        </w:rPr>
        <w:t xml:space="preserve">č. 1 </w:t>
      </w:r>
      <w:r w:rsidRPr="00D251BB">
        <w:rPr>
          <w:rFonts w:ascii="Verdana" w:eastAsia="Verdana" w:hAnsi="Verdana"/>
          <w:i/>
          <w:noProof/>
          <w:sz w:val="18"/>
          <w:szCs w:val="18"/>
          <w:highlight w:val="yellow"/>
        </w:rPr>
        <w:t>doplní přesná místa převzetí vč. adresy)</w:t>
      </w:r>
    </w:p>
    <w:p w14:paraId="01BB738C" w14:textId="4E905FA9" w:rsidR="008F7240" w:rsidRDefault="008F7240" w:rsidP="00FD6CEC">
      <w:pPr>
        <w:pStyle w:val="Odstavecseseznamem"/>
        <w:numPr>
          <w:ilvl w:val="2"/>
          <w:numId w:val="7"/>
        </w:numPr>
        <w:spacing w:after="120" w:line="264" w:lineRule="auto"/>
        <w:rPr>
          <w:rFonts w:ascii="Verdana" w:eastAsia="Verdana" w:hAnsi="Verdana"/>
          <w:i/>
          <w:noProof/>
          <w:sz w:val="18"/>
          <w:szCs w:val="18"/>
          <w:highlight w:val="yellow"/>
        </w:rPr>
      </w:pPr>
      <w:r>
        <w:rPr>
          <w:rFonts w:ascii="Verdana" w:eastAsia="Verdana" w:hAnsi="Verdana"/>
          <w:i/>
          <w:noProof/>
          <w:sz w:val="18"/>
          <w:szCs w:val="18"/>
          <w:highlight w:val="yellow"/>
        </w:rPr>
        <w:t>(</w:t>
      </w:r>
      <w:r w:rsidRPr="00D251BB">
        <w:rPr>
          <w:rFonts w:ascii="Verdana" w:eastAsia="Verdana" w:hAnsi="Verdana"/>
          <w:i/>
          <w:noProof/>
          <w:sz w:val="18"/>
          <w:szCs w:val="18"/>
          <w:highlight w:val="yellow"/>
        </w:rPr>
        <w:t xml:space="preserve">prodávající </w:t>
      </w:r>
      <w:r>
        <w:rPr>
          <w:rFonts w:ascii="Verdana" w:eastAsia="Verdana" w:hAnsi="Verdana"/>
          <w:i/>
          <w:noProof/>
          <w:sz w:val="18"/>
          <w:szCs w:val="18"/>
          <w:highlight w:val="yellow"/>
        </w:rPr>
        <w:t xml:space="preserve">č. 2 </w:t>
      </w:r>
      <w:r w:rsidRPr="00D251BB">
        <w:rPr>
          <w:rFonts w:ascii="Verdana" w:eastAsia="Verdana" w:hAnsi="Verdana"/>
          <w:i/>
          <w:noProof/>
          <w:sz w:val="18"/>
          <w:szCs w:val="18"/>
          <w:highlight w:val="yellow"/>
        </w:rPr>
        <w:t>doplní přesná místa převzetí vč. adresy)</w:t>
      </w:r>
    </w:p>
    <w:p w14:paraId="13B2C54B" w14:textId="029195C1" w:rsidR="008F7240" w:rsidRPr="00D251BB" w:rsidRDefault="008F7240" w:rsidP="00FD6CEC">
      <w:pPr>
        <w:pStyle w:val="Odstavecseseznamem"/>
        <w:numPr>
          <w:ilvl w:val="2"/>
          <w:numId w:val="7"/>
        </w:numPr>
        <w:spacing w:after="120" w:line="264" w:lineRule="auto"/>
        <w:rPr>
          <w:rFonts w:ascii="Verdana" w:eastAsia="Verdana" w:hAnsi="Verdana"/>
          <w:i/>
          <w:noProof/>
          <w:sz w:val="18"/>
          <w:szCs w:val="18"/>
          <w:highlight w:val="yellow"/>
        </w:rPr>
      </w:pPr>
      <w:r w:rsidRPr="00D251BB">
        <w:rPr>
          <w:rFonts w:ascii="Verdana" w:eastAsia="Verdana" w:hAnsi="Verdana"/>
          <w:i/>
          <w:noProof/>
          <w:sz w:val="18"/>
          <w:szCs w:val="18"/>
          <w:highlight w:val="yellow"/>
        </w:rPr>
        <w:t xml:space="preserve">prodávající </w:t>
      </w:r>
      <w:r>
        <w:rPr>
          <w:rFonts w:ascii="Verdana" w:eastAsia="Verdana" w:hAnsi="Verdana"/>
          <w:i/>
          <w:noProof/>
          <w:sz w:val="18"/>
          <w:szCs w:val="18"/>
          <w:highlight w:val="yellow"/>
        </w:rPr>
        <w:t xml:space="preserve">č. 3 </w:t>
      </w:r>
      <w:r w:rsidRPr="00D251BB">
        <w:rPr>
          <w:rFonts w:ascii="Verdana" w:eastAsia="Verdana" w:hAnsi="Verdana"/>
          <w:i/>
          <w:noProof/>
          <w:sz w:val="18"/>
          <w:szCs w:val="18"/>
          <w:highlight w:val="yellow"/>
        </w:rPr>
        <w:t>doplní přesná místa převzetí vč. adresy)</w:t>
      </w:r>
    </w:p>
    <w:p w14:paraId="32F7748F" w14:textId="77777777" w:rsidR="00B851AE" w:rsidRPr="00B851AE" w:rsidRDefault="00B851AE" w:rsidP="00FD6CEC">
      <w:pPr>
        <w:pStyle w:val="acnormalbulleted"/>
        <w:numPr>
          <w:ilvl w:val="0"/>
          <w:numId w:val="1"/>
        </w:numPr>
        <w:tabs>
          <w:tab w:val="clear" w:pos="426"/>
        </w:tabs>
        <w:rPr>
          <w:rFonts w:ascii="Verdana" w:eastAsia="Verdana" w:hAnsi="Verdana"/>
          <w:noProof/>
          <w:sz w:val="18"/>
          <w:szCs w:val="18"/>
        </w:rPr>
      </w:pPr>
      <w:r w:rsidRPr="00B851AE">
        <w:rPr>
          <w:rFonts w:ascii="Verdana" w:eastAsia="Verdana" w:hAnsi="Verdana"/>
          <w:noProof/>
          <w:sz w:val="18"/>
          <w:szCs w:val="18"/>
        </w:rPr>
        <w:t>Kupující požaduje, aby Prodávající realizoval plnění dílčích smluv ve lhůtách uvedených v dílčí smlouvě. Prodávající je povinen tyto lhůty dodržet. Lhůta pro dodání materiálu je zpravidla stanovena následovně:</w:t>
      </w:r>
    </w:p>
    <w:p w14:paraId="5A3F6F15" w14:textId="77777777" w:rsidR="00B851AE" w:rsidRPr="00B851AE" w:rsidRDefault="00B851AE" w:rsidP="007F0EF8">
      <w:pPr>
        <w:numPr>
          <w:ilvl w:val="0"/>
          <w:numId w:val="13"/>
        </w:numPr>
        <w:spacing w:after="120" w:line="264" w:lineRule="auto"/>
        <w:rPr>
          <w:rFonts w:ascii="Verdana" w:eastAsia="Verdana" w:hAnsi="Verdana"/>
          <w:noProof/>
          <w:sz w:val="18"/>
          <w:szCs w:val="18"/>
        </w:rPr>
      </w:pPr>
      <w:r w:rsidRPr="00B851AE">
        <w:rPr>
          <w:rFonts w:ascii="Verdana" w:eastAsia="Verdana" w:hAnsi="Verdana"/>
          <w:noProof/>
          <w:sz w:val="18"/>
          <w:szCs w:val="18"/>
        </w:rPr>
        <w:t>do 2 měsíců ode dne odeslání objednávky Prodávajícímu,</w:t>
      </w:r>
    </w:p>
    <w:p w14:paraId="4E95705D" w14:textId="60B75497" w:rsidR="00B851AE" w:rsidRPr="00B851AE" w:rsidRDefault="00B851AE" w:rsidP="007F0EF8">
      <w:pPr>
        <w:numPr>
          <w:ilvl w:val="0"/>
          <w:numId w:val="13"/>
        </w:numPr>
        <w:spacing w:after="120" w:line="264" w:lineRule="auto"/>
        <w:rPr>
          <w:rFonts w:ascii="Verdana" w:eastAsia="Verdana" w:hAnsi="Verdana"/>
          <w:noProof/>
          <w:sz w:val="18"/>
          <w:szCs w:val="18"/>
        </w:rPr>
      </w:pPr>
      <w:r w:rsidRPr="00B851AE">
        <w:rPr>
          <w:rFonts w:ascii="Verdana" w:eastAsia="Verdana" w:hAnsi="Verdana"/>
          <w:noProof/>
          <w:sz w:val="18"/>
          <w:szCs w:val="18"/>
        </w:rPr>
        <w:t>dohodou v případě mimořádné události, postupem dle čl. 4.3. této Rámcové dohody.</w:t>
      </w:r>
    </w:p>
    <w:p w14:paraId="560483AA" w14:textId="6C3C6DD7" w:rsidR="00B851AE" w:rsidRPr="00B851AE" w:rsidRDefault="00B851AE" w:rsidP="007F0EF8">
      <w:pPr>
        <w:numPr>
          <w:ilvl w:val="1"/>
          <w:numId w:val="14"/>
        </w:numPr>
        <w:spacing w:after="120" w:line="264" w:lineRule="auto"/>
        <w:jc w:val="both"/>
        <w:rPr>
          <w:rFonts w:ascii="Verdana" w:eastAsia="Verdana" w:hAnsi="Verdana"/>
          <w:noProof/>
          <w:sz w:val="18"/>
          <w:szCs w:val="18"/>
        </w:rPr>
      </w:pPr>
      <w:bookmarkStart w:id="63" w:name="_Hlk116891175"/>
      <w:r w:rsidRPr="00B851AE">
        <w:rPr>
          <w:rFonts w:ascii="Verdana" w:eastAsia="Verdana" w:hAnsi="Verdana"/>
          <w:noProof/>
          <w:sz w:val="18"/>
          <w:szCs w:val="18"/>
        </w:rPr>
        <w:t xml:space="preserve">Kupující zašle kontaktní osobě Prodávajícího, v níže uvedených termínech, předpokládaný rozsah plnění v následujícím čtvrtletí, v případě dodávky materiálu prováděné bez dopravy včetně uvedení Kupujícím preferovaného místa převzetí (závodu Prodávajícího), typu požadovaných pražců a vystrojení, jejich předpokládaného množství a přibližného místa určení (název stavby). Prodávající preferované místo převzetí uvedené Kupujícím bude, bude-li to technicky možné, akceptovat. V opačném případě sdělí, nejpozději spolu s akceptací Objednávky, Kupujícímu jiný závod, kde dojde k předání materiálu. </w:t>
      </w:r>
      <w:bookmarkStart w:id="64" w:name="_Hlk116891791"/>
      <w:ins w:id="65" w:author="Prachařová Karolína, Mgr." w:date="2022-10-17T09:30:00Z">
        <w:r w:rsidR="001A65C9">
          <w:rPr>
            <w:rFonts w:ascii="Verdana" w:eastAsia="Verdana" w:hAnsi="Verdana"/>
            <w:noProof/>
            <w:sz w:val="18"/>
            <w:szCs w:val="18"/>
          </w:rPr>
          <w:t>Níže stanovené termíny pro sdělení předpokládaného rozsahu jsou stanoveny jako nejzazší pro následující čtvrtletí, přičemž Kupující je oprávně</w:t>
        </w:r>
      </w:ins>
      <w:ins w:id="66" w:author="Prachařová Karolína, Mgr." w:date="2022-10-17T09:33:00Z">
        <w:r w:rsidR="00FE3780">
          <w:rPr>
            <w:rFonts w:ascii="Verdana" w:eastAsia="Verdana" w:hAnsi="Verdana"/>
            <w:noProof/>
            <w:sz w:val="18"/>
            <w:szCs w:val="18"/>
          </w:rPr>
          <w:t>n</w:t>
        </w:r>
      </w:ins>
      <w:ins w:id="67" w:author="Prachařová Karolína, Mgr." w:date="2022-10-17T09:30:00Z">
        <w:r w:rsidR="001A65C9">
          <w:rPr>
            <w:rFonts w:ascii="Verdana" w:eastAsia="Verdana" w:hAnsi="Verdana"/>
            <w:noProof/>
            <w:sz w:val="18"/>
            <w:szCs w:val="18"/>
          </w:rPr>
          <w:t xml:space="preserve"> v průběhu této do</w:t>
        </w:r>
      </w:ins>
      <w:ins w:id="68" w:author="Prachařová Karolína, Mgr." w:date="2022-10-17T09:31:00Z">
        <w:r w:rsidR="001A65C9">
          <w:rPr>
            <w:rFonts w:ascii="Verdana" w:eastAsia="Verdana" w:hAnsi="Verdana"/>
            <w:noProof/>
            <w:sz w:val="18"/>
            <w:szCs w:val="18"/>
          </w:rPr>
          <w:t xml:space="preserve">by </w:t>
        </w:r>
      </w:ins>
      <w:ins w:id="69" w:author="Prachařová Karolína, Mgr." w:date="2022-10-17T09:33:00Z">
        <w:r w:rsidR="00FE3780">
          <w:rPr>
            <w:rFonts w:ascii="Verdana" w:eastAsia="Verdana" w:hAnsi="Verdana"/>
            <w:noProof/>
            <w:sz w:val="18"/>
            <w:szCs w:val="18"/>
          </w:rPr>
          <w:t>sdělovat předpokládaný rozsah plnění</w:t>
        </w:r>
      </w:ins>
      <w:ins w:id="70" w:author="Prachařová Karolína, Mgr." w:date="2022-10-17T09:34:00Z">
        <w:r w:rsidR="00FE3780">
          <w:rPr>
            <w:rFonts w:ascii="Verdana" w:eastAsia="Verdana" w:hAnsi="Verdana"/>
            <w:noProof/>
            <w:sz w:val="18"/>
            <w:szCs w:val="18"/>
          </w:rPr>
          <w:t xml:space="preserve"> po dílčích částech, a to</w:t>
        </w:r>
      </w:ins>
      <w:ins w:id="71" w:author="Prachařová Karolína, Mgr." w:date="2022-10-17T09:33:00Z">
        <w:r w:rsidR="00FE3780">
          <w:rPr>
            <w:rFonts w:ascii="Verdana" w:eastAsia="Verdana" w:hAnsi="Verdana"/>
            <w:noProof/>
            <w:sz w:val="18"/>
            <w:szCs w:val="18"/>
          </w:rPr>
          <w:t xml:space="preserve"> prostřednictvím </w:t>
        </w:r>
      </w:ins>
      <w:ins w:id="72" w:author="Prachařová Karolína, Mgr." w:date="2022-10-17T09:32:00Z">
        <w:r w:rsidR="00FE3780">
          <w:rPr>
            <w:rFonts w:ascii="Verdana" w:eastAsia="Verdana" w:hAnsi="Verdana"/>
            <w:noProof/>
            <w:sz w:val="18"/>
            <w:szCs w:val="18"/>
          </w:rPr>
          <w:t>jednotliv</w:t>
        </w:r>
      </w:ins>
      <w:ins w:id="73" w:author="Prachařová Karolína, Mgr." w:date="2022-10-17T09:33:00Z">
        <w:r w:rsidR="00FE3780">
          <w:rPr>
            <w:rFonts w:ascii="Verdana" w:eastAsia="Verdana" w:hAnsi="Verdana"/>
            <w:noProof/>
            <w:sz w:val="18"/>
            <w:szCs w:val="18"/>
          </w:rPr>
          <w:t>ých</w:t>
        </w:r>
      </w:ins>
      <w:ins w:id="74" w:author="Prachařová Karolína, Mgr." w:date="2022-10-17T09:32:00Z">
        <w:r w:rsidR="00FE3780">
          <w:rPr>
            <w:rFonts w:ascii="Verdana" w:eastAsia="Verdana" w:hAnsi="Verdana"/>
            <w:noProof/>
            <w:sz w:val="18"/>
            <w:szCs w:val="18"/>
          </w:rPr>
          <w:t xml:space="preserve"> </w:t>
        </w:r>
      </w:ins>
      <w:ins w:id="75" w:author="Prachařová Karolína, Mgr." w:date="2022-10-17T09:31:00Z">
        <w:r w:rsidR="00FE3780">
          <w:rPr>
            <w:rFonts w:ascii="Verdana" w:eastAsia="Verdana" w:hAnsi="Verdana"/>
            <w:noProof/>
            <w:sz w:val="18"/>
            <w:szCs w:val="18"/>
          </w:rPr>
          <w:t>požadavk</w:t>
        </w:r>
      </w:ins>
      <w:ins w:id="76" w:author="Prachařová Karolína, Mgr." w:date="2022-10-17T09:33:00Z">
        <w:r w:rsidR="00FE3780">
          <w:rPr>
            <w:rFonts w:ascii="Verdana" w:eastAsia="Verdana" w:hAnsi="Verdana"/>
            <w:noProof/>
            <w:sz w:val="18"/>
            <w:szCs w:val="18"/>
          </w:rPr>
          <w:t xml:space="preserve">ů </w:t>
        </w:r>
      </w:ins>
      <w:ins w:id="77" w:author="Prachařová Karolína, Mgr." w:date="2022-10-17T09:34:00Z">
        <w:r w:rsidR="00FE3780">
          <w:rPr>
            <w:rFonts w:ascii="Verdana" w:eastAsia="Verdana" w:hAnsi="Verdana"/>
            <w:noProof/>
            <w:sz w:val="18"/>
            <w:szCs w:val="18"/>
          </w:rPr>
          <w:t>Kupujícího</w:t>
        </w:r>
      </w:ins>
      <w:ins w:id="78" w:author="Prachařová Karolína, Mgr." w:date="2022-10-17T09:35:00Z">
        <w:r w:rsidR="00FE3780">
          <w:rPr>
            <w:rFonts w:ascii="Verdana" w:eastAsia="Verdana" w:hAnsi="Verdana"/>
            <w:noProof/>
            <w:sz w:val="18"/>
            <w:szCs w:val="18"/>
          </w:rPr>
          <w:t xml:space="preserve"> (</w:t>
        </w:r>
      </w:ins>
      <w:ins w:id="79" w:author="Prachařová Karolína, Mgr." w:date="2022-10-19T08:24:00Z">
        <w:r w:rsidR="00C06F67">
          <w:rPr>
            <w:rFonts w:ascii="Verdana" w:eastAsia="Verdana" w:hAnsi="Verdana"/>
            <w:noProof/>
            <w:sz w:val="18"/>
            <w:szCs w:val="18"/>
          </w:rPr>
          <w:t xml:space="preserve">výše a </w:t>
        </w:r>
      </w:ins>
      <w:ins w:id="80" w:author="Prachařová Karolína, Mgr." w:date="2022-10-17T09:35:00Z">
        <w:r w:rsidR="00FE3780">
          <w:rPr>
            <w:rFonts w:ascii="Verdana" w:eastAsia="Verdana" w:hAnsi="Verdana"/>
            <w:noProof/>
            <w:sz w:val="18"/>
            <w:szCs w:val="18"/>
          </w:rPr>
          <w:t>dále jen „Požadavek“)</w:t>
        </w:r>
      </w:ins>
      <w:ins w:id="81" w:author="Prachařová Karolína, Mgr." w:date="2022-10-17T09:34:00Z">
        <w:r w:rsidR="00FE3780">
          <w:rPr>
            <w:rFonts w:ascii="Verdana" w:eastAsia="Verdana" w:hAnsi="Verdana"/>
            <w:noProof/>
            <w:sz w:val="18"/>
            <w:szCs w:val="18"/>
          </w:rPr>
          <w:t>.</w:t>
        </w:r>
      </w:ins>
      <w:ins w:id="82" w:author="Prachařová Karolína, Mgr." w:date="2022-10-17T09:54:00Z">
        <w:r w:rsidR="0024199A">
          <w:rPr>
            <w:rFonts w:ascii="Verdana" w:eastAsia="Verdana" w:hAnsi="Verdana"/>
            <w:noProof/>
            <w:sz w:val="18"/>
            <w:szCs w:val="18"/>
          </w:rPr>
          <w:t xml:space="preserve"> </w:t>
        </w:r>
        <w:r w:rsidR="0024199A" w:rsidRPr="0024199A">
          <w:rPr>
            <w:rFonts w:ascii="Verdana" w:eastAsia="Verdana" w:hAnsi="Verdana"/>
            <w:noProof/>
            <w:sz w:val="18"/>
            <w:szCs w:val="18"/>
          </w:rPr>
          <w:t>Prodávající je povinen Kupujícímu do tří pracovních dnů ode dne odeslání každého Požadavku plnění Kupujícímu sdělit, zda-li tento rozsah plnění bude schopen až do jeho maximální oznámené výše garantovat k</w:t>
        </w:r>
      </w:ins>
      <w:r w:rsidR="00A0142A">
        <w:rPr>
          <w:rFonts w:ascii="Verdana" w:eastAsia="Verdana" w:hAnsi="Verdana"/>
          <w:noProof/>
          <w:sz w:val="18"/>
          <w:szCs w:val="18"/>
        </w:rPr>
        <w:t> </w:t>
      </w:r>
      <w:ins w:id="83" w:author="Prachařová Karolína, Mgr." w:date="2022-10-17T09:54:00Z">
        <w:r w:rsidR="0024199A" w:rsidRPr="0024199A">
          <w:rPr>
            <w:rFonts w:ascii="Verdana" w:eastAsia="Verdana" w:hAnsi="Verdana"/>
            <w:noProof/>
            <w:sz w:val="18"/>
            <w:szCs w:val="18"/>
          </w:rPr>
          <w:t>dodání.</w:t>
        </w:r>
      </w:ins>
      <w:ins w:id="84" w:author="Prachařová Karolína, Mgr." w:date="2022-10-17T09:34:00Z">
        <w:r w:rsidR="00FE3780">
          <w:rPr>
            <w:rFonts w:ascii="Verdana" w:eastAsia="Verdana" w:hAnsi="Verdana"/>
            <w:noProof/>
            <w:sz w:val="18"/>
            <w:szCs w:val="18"/>
          </w:rPr>
          <w:t xml:space="preserve"> </w:t>
        </w:r>
      </w:ins>
      <w:bookmarkStart w:id="85" w:name="_Hlk116895435"/>
      <w:bookmarkEnd w:id="64"/>
      <w:ins w:id="86" w:author="Prachařová Karolína, Mgr." w:date="2022-10-17T10:35:00Z">
        <w:r w:rsidR="008534FB">
          <w:rPr>
            <w:rFonts w:ascii="Verdana" w:eastAsia="Verdana" w:hAnsi="Verdana"/>
            <w:noProof/>
            <w:sz w:val="18"/>
            <w:szCs w:val="18"/>
          </w:rPr>
          <w:t xml:space="preserve">Kupující </w:t>
        </w:r>
      </w:ins>
      <w:ins w:id="87" w:author="Prachařová Karolína, Mgr." w:date="2022-10-17T10:36:00Z">
        <w:r w:rsidR="008534FB">
          <w:rPr>
            <w:rFonts w:ascii="Verdana" w:eastAsia="Verdana" w:hAnsi="Verdana"/>
            <w:noProof/>
            <w:sz w:val="18"/>
            <w:szCs w:val="18"/>
          </w:rPr>
          <w:t xml:space="preserve">může </w:t>
        </w:r>
      </w:ins>
      <w:ins w:id="88" w:author="Prachařová Karolína, Mgr." w:date="2022-10-17T10:35:00Z">
        <w:r w:rsidR="008534FB">
          <w:rPr>
            <w:rFonts w:ascii="Verdana" w:eastAsia="Verdana" w:hAnsi="Verdana"/>
            <w:noProof/>
            <w:sz w:val="18"/>
            <w:szCs w:val="18"/>
          </w:rPr>
          <w:t>zmeškání lhůty pro vyjádření prominout</w:t>
        </w:r>
      </w:ins>
      <w:ins w:id="89" w:author="Prachařová Karolína, Mgr." w:date="2022-10-17T10:36:00Z">
        <w:r w:rsidR="008534FB">
          <w:rPr>
            <w:rFonts w:ascii="Verdana" w:eastAsia="Verdana" w:hAnsi="Verdana"/>
            <w:noProof/>
            <w:sz w:val="18"/>
            <w:szCs w:val="18"/>
          </w:rPr>
          <w:t xml:space="preserve"> </w:t>
        </w:r>
      </w:ins>
      <w:ins w:id="90" w:author="Prachařová Karolína, Mgr." w:date="2022-10-17T10:35:00Z">
        <w:r w:rsidR="008534FB">
          <w:rPr>
            <w:rFonts w:ascii="Verdana" w:eastAsia="Verdana" w:hAnsi="Verdana"/>
            <w:noProof/>
            <w:sz w:val="18"/>
            <w:szCs w:val="18"/>
          </w:rPr>
          <w:t>a</w:t>
        </w:r>
      </w:ins>
      <w:ins w:id="91" w:author="Prachařová Karolína, Mgr." w:date="2022-10-17T10:36:00Z">
        <w:r w:rsidR="008534FB">
          <w:rPr>
            <w:rFonts w:ascii="Verdana" w:eastAsia="Verdana" w:hAnsi="Verdana"/>
            <w:noProof/>
            <w:sz w:val="18"/>
            <w:szCs w:val="18"/>
          </w:rPr>
          <w:t> </w:t>
        </w:r>
      </w:ins>
      <w:ins w:id="92" w:author="Prachařová Karolína, Mgr." w:date="2022-10-17T10:35:00Z">
        <w:r w:rsidR="008534FB">
          <w:rPr>
            <w:rFonts w:ascii="Verdana" w:eastAsia="Verdana" w:hAnsi="Verdana"/>
            <w:noProof/>
            <w:sz w:val="18"/>
            <w:szCs w:val="18"/>
          </w:rPr>
          <w:t>s</w:t>
        </w:r>
      </w:ins>
      <w:ins w:id="93" w:author="Prachařová Karolína, Mgr." w:date="2022-10-17T10:36:00Z">
        <w:r w:rsidR="008534FB">
          <w:rPr>
            <w:rFonts w:ascii="Verdana" w:eastAsia="Verdana" w:hAnsi="Verdana"/>
            <w:noProof/>
            <w:sz w:val="18"/>
            <w:szCs w:val="18"/>
          </w:rPr>
          <w:t xml:space="preserve">tanovit lhůtu novou. </w:t>
        </w:r>
      </w:ins>
      <w:bookmarkEnd w:id="85"/>
    </w:p>
    <w:p w14:paraId="063BEF79" w14:textId="77777777" w:rsidR="00B851AE" w:rsidRPr="00B851AE" w:rsidRDefault="00B851AE" w:rsidP="00B851AE">
      <w:pPr>
        <w:spacing w:after="120"/>
        <w:ind w:left="1418"/>
        <w:rPr>
          <w:rFonts w:ascii="Verdana" w:eastAsia="Verdana" w:hAnsi="Verdana"/>
          <w:noProof/>
          <w:sz w:val="18"/>
          <w:szCs w:val="18"/>
        </w:rPr>
      </w:pPr>
      <w:r w:rsidRPr="00B851AE">
        <w:rPr>
          <w:rFonts w:ascii="Verdana" w:eastAsia="Verdana" w:hAnsi="Verdana"/>
          <w:noProof/>
          <w:sz w:val="18"/>
          <w:szCs w:val="18"/>
        </w:rPr>
        <w:t>I. čtvrtletí do 30. listopadu</w:t>
      </w:r>
    </w:p>
    <w:p w14:paraId="445E98D9" w14:textId="77777777" w:rsidR="00B851AE" w:rsidRPr="00B851AE" w:rsidRDefault="00B851AE" w:rsidP="00B851AE">
      <w:pPr>
        <w:spacing w:after="120"/>
        <w:ind w:left="1418"/>
        <w:rPr>
          <w:rFonts w:ascii="Verdana" w:eastAsia="Verdana" w:hAnsi="Verdana"/>
          <w:noProof/>
          <w:sz w:val="18"/>
          <w:szCs w:val="18"/>
        </w:rPr>
      </w:pPr>
      <w:r w:rsidRPr="00B851AE">
        <w:rPr>
          <w:rFonts w:ascii="Verdana" w:eastAsia="Verdana" w:hAnsi="Verdana"/>
          <w:noProof/>
          <w:sz w:val="18"/>
          <w:szCs w:val="18"/>
        </w:rPr>
        <w:t>II. čtvrtletí do 28. února</w:t>
      </w:r>
    </w:p>
    <w:p w14:paraId="7C1A96E4" w14:textId="11D87344" w:rsidR="00B851AE" w:rsidRPr="00B851AE" w:rsidRDefault="00B851AE" w:rsidP="00B851AE">
      <w:pPr>
        <w:spacing w:after="120"/>
        <w:ind w:left="1418"/>
        <w:rPr>
          <w:rFonts w:ascii="Verdana" w:eastAsia="Verdana" w:hAnsi="Verdana"/>
          <w:noProof/>
          <w:sz w:val="18"/>
          <w:szCs w:val="18"/>
        </w:rPr>
      </w:pPr>
      <w:r w:rsidRPr="00B851AE">
        <w:rPr>
          <w:rFonts w:ascii="Verdana" w:eastAsia="Verdana" w:hAnsi="Verdana"/>
          <w:noProof/>
          <w:sz w:val="18"/>
          <w:szCs w:val="18"/>
        </w:rPr>
        <w:t>III. čtvrtletí do 31. května</w:t>
      </w:r>
    </w:p>
    <w:p w14:paraId="231BB5C5" w14:textId="39D8B1AC" w:rsidR="00B851AE" w:rsidRPr="00B851AE" w:rsidRDefault="00B851AE" w:rsidP="00B851AE">
      <w:pPr>
        <w:spacing w:after="120"/>
        <w:ind w:left="1418"/>
        <w:rPr>
          <w:rFonts w:ascii="Verdana" w:eastAsia="Verdana" w:hAnsi="Verdana"/>
          <w:noProof/>
          <w:sz w:val="18"/>
          <w:szCs w:val="18"/>
        </w:rPr>
      </w:pPr>
      <w:r w:rsidRPr="00B851AE">
        <w:rPr>
          <w:rFonts w:ascii="Verdana" w:eastAsia="Verdana" w:hAnsi="Verdana"/>
          <w:noProof/>
          <w:sz w:val="18"/>
          <w:szCs w:val="18"/>
        </w:rPr>
        <w:t xml:space="preserve">IV. </w:t>
      </w:r>
      <w:r w:rsidR="004316BD">
        <w:rPr>
          <w:rFonts w:ascii="Verdana" w:eastAsia="Verdana" w:hAnsi="Verdana"/>
          <w:noProof/>
          <w:sz w:val="18"/>
          <w:szCs w:val="18"/>
        </w:rPr>
        <w:t>č</w:t>
      </w:r>
      <w:r w:rsidRPr="00B851AE">
        <w:rPr>
          <w:rFonts w:ascii="Verdana" w:eastAsia="Verdana" w:hAnsi="Verdana"/>
          <w:noProof/>
          <w:sz w:val="18"/>
          <w:szCs w:val="18"/>
        </w:rPr>
        <w:t>tvrtletí do 31. srpna</w:t>
      </w:r>
    </w:p>
    <w:p w14:paraId="791913AA" w14:textId="110A1243" w:rsidR="00B851AE" w:rsidRPr="00B851AE" w:rsidRDefault="00B851AE" w:rsidP="00FE3780">
      <w:pPr>
        <w:spacing w:after="120"/>
        <w:ind w:left="851"/>
        <w:jc w:val="both"/>
        <w:rPr>
          <w:rFonts w:ascii="Verdana" w:eastAsia="Verdana" w:hAnsi="Verdana"/>
          <w:noProof/>
          <w:sz w:val="18"/>
          <w:szCs w:val="18"/>
        </w:rPr>
      </w:pPr>
      <w:r w:rsidRPr="00B851AE">
        <w:rPr>
          <w:rFonts w:ascii="Verdana" w:eastAsia="Verdana" w:hAnsi="Verdana"/>
          <w:noProof/>
          <w:sz w:val="18"/>
          <w:szCs w:val="18"/>
        </w:rPr>
        <w:t xml:space="preserve">Kupující není sdělením předpokládaného rozsahu plnění Prodávajícímu dle tohoto odstavce jakkoliv vázán, a může v daném čtvrtletí objednat vyšší i nižší objem materiálu, než sdělil dle tohoto bodu </w:t>
      </w:r>
      <w:r w:rsidR="00B447F9">
        <w:rPr>
          <w:rFonts w:ascii="Verdana" w:eastAsia="Verdana" w:hAnsi="Verdana"/>
          <w:noProof/>
          <w:sz w:val="18"/>
          <w:szCs w:val="18"/>
        </w:rPr>
        <w:t>R</w:t>
      </w:r>
      <w:r w:rsidRPr="00B851AE">
        <w:rPr>
          <w:rFonts w:ascii="Verdana" w:eastAsia="Verdana" w:hAnsi="Verdana"/>
          <w:noProof/>
          <w:sz w:val="18"/>
          <w:szCs w:val="18"/>
        </w:rPr>
        <w:t>ámcové dohody Prodávajícímu.</w:t>
      </w:r>
    </w:p>
    <w:p w14:paraId="52145D70" w14:textId="6CB0DCDC" w:rsidR="00B851AE" w:rsidRPr="00B851AE" w:rsidDel="0024199A" w:rsidRDefault="00B851AE" w:rsidP="00FE3780">
      <w:pPr>
        <w:spacing w:after="120"/>
        <w:ind w:left="851"/>
        <w:jc w:val="both"/>
        <w:rPr>
          <w:del w:id="94" w:author="Prachařová Karolína, Mgr." w:date="2022-10-17T09:54:00Z"/>
          <w:rFonts w:ascii="Verdana" w:eastAsia="Verdana" w:hAnsi="Verdana"/>
          <w:noProof/>
          <w:sz w:val="18"/>
          <w:szCs w:val="18"/>
        </w:rPr>
      </w:pPr>
      <w:del w:id="95" w:author="Prachařová Karolína, Mgr." w:date="2022-10-17T09:54:00Z">
        <w:r w:rsidRPr="00B851AE" w:rsidDel="0024199A">
          <w:rPr>
            <w:rFonts w:ascii="Verdana" w:eastAsia="Verdana" w:hAnsi="Verdana" w:cs="Arial"/>
            <w:sz w:val="18"/>
            <w:szCs w:val="18"/>
          </w:rPr>
          <w:delText xml:space="preserve">Prodávající je povinen Kupujícímu do tří pracovních dnů ode dne odeslání </w:delText>
        </w:r>
      </w:del>
      <w:del w:id="96" w:author="Prachařová Karolína, Mgr." w:date="2022-10-17T09:35:00Z">
        <w:r w:rsidRPr="00B851AE" w:rsidDel="00FE3780">
          <w:rPr>
            <w:rFonts w:ascii="Verdana" w:eastAsia="Verdana" w:hAnsi="Verdana" w:cs="Arial"/>
            <w:sz w:val="18"/>
            <w:szCs w:val="18"/>
          </w:rPr>
          <w:delText>tohoto předpokládaného rozsahu</w:delText>
        </w:r>
      </w:del>
      <w:del w:id="97" w:author="Prachařová Karolína, Mgr." w:date="2022-10-17T09:54:00Z">
        <w:r w:rsidRPr="00B851AE" w:rsidDel="0024199A">
          <w:rPr>
            <w:rFonts w:ascii="Verdana" w:eastAsia="Verdana" w:hAnsi="Verdana" w:cs="Arial"/>
            <w:sz w:val="18"/>
            <w:szCs w:val="18"/>
          </w:rPr>
          <w:delText xml:space="preserve"> plnění Kupujícímu sdělit, zda-li tento rozsah plnění bude schopen až do jeho maximální oznámené výše garantovat k dodání.</w:delText>
        </w:r>
      </w:del>
    </w:p>
    <w:bookmarkEnd w:id="63"/>
    <w:p w14:paraId="3A06DB29" w14:textId="4F142194" w:rsidR="00B851AE" w:rsidRPr="002D0C97" w:rsidRDefault="00B851AE" w:rsidP="007F0EF8">
      <w:pPr>
        <w:numPr>
          <w:ilvl w:val="1"/>
          <w:numId w:val="14"/>
        </w:numPr>
        <w:spacing w:after="120" w:line="264" w:lineRule="auto"/>
        <w:jc w:val="both"/>
        <w:rPr>
          <w:rFonts w:ascii="Verdana" w:eastAsia="Verdana" w:hAnsi="Verdana"/>
          <w:noProof/>
          <w:sz w:val="18"/>
          <w:szCs w:val="18"/>
        </w:rPr>
      </w:pPr>
      <w:r w:rsidRPr="00B851AE">
        <w:rPr>
          <w:rFonts w:ascii="Verdana" w:eastAsia="Verdana" w:hAnsi="Verdana"/>
          <w:noProof/>
          <w:sz w:val="18"/>
          <w:szCs w:val="18"/>
        </w:rPr>
        <w:t>Prodávající je povinen akceptovat i dílčí smlouvu, která překročí předpokládan</w:t>
      </w:r>
      <w:r w:rsidR="00720B23">
        <w:rPr>
          <w:rFonts w:ascii="Verdana" w:eastAsia="Verdana" w:hAnsi="Verdana"/>
          <w:noProof/>
          <w:sz w:val="18"/>
          <w:szCs w:val="18"/>
        </w:rPr>
        <w:t xml:space="preserve">ý rozsah plnění uvedený v čl. </w:t>
      </w:r>
      <w:r w:rsidRPr="00B851AE">
        <w:rPr>
          <w:rFonts w:ascii="Verdana" w:eastAsia="Verdana" w:hAnsi="Verdana"/>
          <w:noProof/>
          <w:sz w:val="18"/>
          <w:szCs w:val="18"/>
        </w:rPr>
        <w:t xml:space="preserve">4.1 této </w:t>
      </w:r>
      <w:r w:rsidR="002D0C97">
        <w:rPr>
          <w:rFonts w:ascii="Verdana" w:eastAsia="Verdana" w:hAnsi="Verdana"/>
          <w:noProof/>
          <w:sz w:val="18"/>
          <w:szCs w:val="18"/>
        </w:rPr>
        <w:t>R</w:t>
      </w:r>
      <w:r w:rsidRPr="00B851AE">
        <w:rPr>
          <w:rFonts w:ascii="Verdana" w:eastAsia="Verdana" w:hAnsi="Verdana"/>
          <w:noProof/>
          <w:sz w:val="18"/>
          <w:szCs w:val="18"/>
        </w:rPr>
        <w:t>ámcové dohody, a to nejvýše o 10% původně uvedeného rozsahu plnění.</w:t>
      </w:r>
      <w:r w:rsidRPr="002D0C97">
        <w:rPr>
          <w:rFonts w:ascii="Verdana" w:eastAsia="Verdana" w:hAnsi="Verdana"/>
          <w:noProof/>
          <w:sz w:val="18"/>
          <w:szCs w:val="18"/>
        </w:rPr>
        <w:t xml:space="preserve"> </w:t>
      </w:r>
    </w:p>
    <w:p w14:paraId="34129707" w14:textId="0A1EB898" w:rsidR="00B851AE" w:rsidRPr="00B851AE" w:rsidRDefault="00B851AE" w:rsidP="007F0EF8">
      <w:pPr>
        <w:numPr>
          <w:ilvl w:val="1"/>
          <w:numId w:val="14"/>
        </w:numPr>
        <w:spacing w:after="120" w:line="264" w:lineRule="auto"/>
        <w:jc w:val="both"/>
        <w:rPr>
          <w:rFonts w:ascii="Verdana" w:eastAsia="Verdana" w:hAnsi="Verdana"/>
          <w:noProof/>
          <w:sz w:val="18"/>
          <w:szCs w:val="18"/>
        </w:rPr>
      </w:pPr>
      <w:r w:rsidRPr="00B851AE">
        <w:rPr>
          <w:rFonts w:ascii="Verdana" w:eastAsia="Verdana" w:hAnsi="Verdana"/>
          <w:noProof/>
          <w:sz w:val="18"/>
          <w:szCs w:val="18"/>
        </w:rPr>
        <w:t>V případě mimořádné události ze strany Kupujícího ve smyslu ustanovení § 49 zákona č.</w:t>
      </w:r>
      <w:r w:rsidR="002D0C97">
        <w:rPr>
          <w:rFonts w:ascii="Verdana" w:eastAsia="Verdana" w:hAnsi="Verdana"/>
          <w:noProof/>
          <w:sz w:val="18"/>
          <w:szCs w:val="18"/>
        </w:rPr>
        <w:t> </w:t>
      </w:r>
      <w:r w:rsidRPr="00B851AE">
        <w:rPr>
          <w:rFonts w:ascii="Verdana" w:eastAsia="Verdana" w:hAnsi="Verdana"/>
          <w:noProof/>
          <w:sz w:val="18"/>
          <w:szCs w:val="18"/>
        </w:rPr>
        <w:t>266/1994 Sb., o dráhách, ve znění pozdějších předpisů, je nutné realiz</w:t>
      </w:r>
      <w:r w:rsidR="00C96AA3">
        <w:rPr>
          <w:rFonts w:ascii="Verdana" w:eastAsia="Verdana" w:hAnsi="Verdana"/>
          <w:noProof/>
          <w:sz w:val="18"/>
          <w:szCs w:val="18"/>
        </w:rPr>
        <w:t xml:space="preserve">ovat dodávky betonových pražců </w:t>
      </w:r>
      <w:r w:rsidRPr="00B851AE">
        <w:rPr>
          <w:rFonts w:ascii="Verdana" w:eastAsia="Verdana" w:hAnsi="Verdana"/>
          <w:noProof/>
          <w:sz w:val="18"/>
          <w:szCs w:val="18"/>
        </w:rPr>
        <w:t xml:space="preserve">v dřívějším termínu, než je uvedeno v bodě 4.1. této </w:t>
      </w:r>
      <w:r w:rsidR="00B447F9">
        <w:rPr>
          <w:rFonts w:ascii="Verdana" w:eastAsia="Verdana" w:hAnsi="Verdana"/>
          <w:noProof/>
          <w:sz w:val="18"/>
          <w:szCs w:val="18"/>
        </w:rPr>
        <w:t>R</w:t>
      </w:r>
      <w:r w:rsidRPr="00B851AE">
        <w:rPr>
          <w:rFonts w:ascii="Verdana" w:eastAsia="Verdana" w:hAnsi="Verdana"/>
          <w:noProof/>
          <w:sz w:val="18"/>
          <w:szCs w:val="18"/>
        </w:rPr>
        <w:t xml:space="preserve">ámcové dohody, a to na základě oboustranné písemné dohody uzavřené Kupujícím a Prodávajícím na základě následujícího postupu. Před zahájením dílčí zakázky zašle Kupující Prodávajícímu prostřednictvím e-mailové zprávy  požadovaný návrh termínu dodání. Prodávající je povinen písemně prostřednictvím e-mailové zprávy, nejpozději do 5 pracovních dní, zaslat Kupujícímu odpověď na jím navhovaný termín dodání. V případě potvrzení možného termínu dodání Kupující zašle Prodávajícímu objednávku. </w:t>
      </w:r>
    </w:p>
    <w:p w14:paraId="142FB96B" w14:textId="281C3470" w:rsidR="00B851AE" w:rsidRPr="00B851AE" w:rsidRDefault="00B851AE" w:rsidP="008354DB">
      <w:pPr>
        <w:pStyle w:val="acnormalbulleted"/>
        <w:numPr>
          <w:ilvl w:val="0"/>
          <w:numId w:val="1"/>
        </w:numPr>
        <w:tabs>
          <w:tab w:val="clear" w:pos="426"/>
        </w:tabs>
        <w:rPr>
          <w:rFonts w:ascii="Verdana" w:eastAsia="Verdana" w:hAnsi="Verdana"/>
          <w:noProof/>
          <w:sz w:val="18"/>
          <w:szCs w:val="18"/>
        </w:rPr>
      </w:pPr>
      <w:r w:rsidRPr="00B851AE">
        <w:rPr>
          <w:rFonts w:ascii="Verdana" w:eastAsia="Verdana" w:hAnsi="Verdana"/>
          <w:noProof/>
          <w:sz w:val="18"/>
          <w:szCs w:val="18"/>
        </w:rPr>
        <w:lastRenderedPageBreak/>
        <w:t>V případě, že po uzavření dílčí smlouvy nastanou u smluvních stran skutečnosti mající vliv na dodržení sjednaného času plnění uvedeného dílčí smlouvě, je smluvní strana, u které tyto okolnosti nastanou, povinna neprodleně, nejpozději však 15 dnů před sjednaným termínem plnění, dohodnout s druhou smluvní stranou a písemně stvrdit náhradní dobu plnění</w:t>
      </w:r>
      <w:r w:rsidR="00EE2F09">
        <w:rPr>
          <w:rFonts w:ascii="Verdana" w:eastAsia="Verdana" w:hAnsi="Verdana"/>
          <w:noProof/>
          <w:sz w:val="18"/>
          <w:szCs w:val="18"/>
        </w:rPr>
        <w:t xml:space="preserve">                </w:t>
      </w:r>
      <w:r w:rsidRPr="00B851AE">
        <w:rPr>
          <w:rFonts w:ascii="Verdana" w:eastAsia="Verdana" w:hAnsi="Verdana"/>
          <w:noProof/>
          <w:sz w:val="18"/>
          <w:szCs w:val="18"/>
        </w:rPr>
        <w:t xml:space="preserve"> s uvedením odůvodnění této změny.</w:t>
      </w:r>
    </w:p>
    <w:p w14:paraId="05E8FAF1" w14:textId="6620509A" w:rsidR="00B851AE" w:rsidRPr="00B851AE" w:rsidRDefault="00B851AE" w:rsidP="008354DB">
      <w:pPr>
        <w:pStyle w:val="acnormalbulleted"/>
        <w:numPr>
          <w:ilvl w:val="0"/>
          <w:numId w:val="1"/>
        </w:numPr>
        <w:tabs>
          <w:tab w:val="clear" w:pos="426"/>
        </w:tabs>
        <w:rPr>
          <w:rFonts w:ascii="Verdana" w:eastAsia="Verdana" w:hAnsi="Verdana"/>
          <w:noProof/>
          <w:sz w:val="18"/>
          <w:szCs w:val="18"/>
        </w:rPr>
      </w:pPr>
      <w:r w:rsidRPr="00B851AE">
        <w:rPr>
          <w:rFonts w:ascii="Verdana" w:eastAsia="Verdana" w:hAnsi="Verdana"/>
          <w:noProof/>
          <w:sz w:val="18"/>
          <w:szCs w:val="18"/>
        </w:rPr>
        <w:t xml:space="preserve">Převzetím dodávky betonových pražců  (potvrzením dodacího listu Kupujícím) ze strany Kupujícího se rozumí převzetí bezvadného materiálu k užívání, po kontrole a přepočtu </w:t>
      </w:r>
      <w:r w:rsidR="00B447F9">
        <w:rPr>
          <w:rFonts w:ascii="Verdana" w:eastAsia="Verdana" w:hAnsi="Verdana"/>
          <w:noProof/>
          <w:sz w:val="18"/>
          <w:szCs w:val="18"/>
        </w:rPr>
        <w:t>materiálu (</w:t>
      </w:r>
      <w:r w:rsidRPr="00B851AE">
        <w:rPr>
          <w:rFonts w:ascii="Verdana" w:eastAsia="Verdana" w:hAnsi="Verdana"/>
          <w:noProof/>
          <w:sz w:val="18"/>
          <w:szCs w:val="18"/>
        </w:rPr>
        <w:t>betonových pražců</w:t>
      </w:r>
      <w:r w:rsidR="00B447F9">
        <w:rPr>
          <w:rFonts w:ascii="Verdana" w:eastAsia="Verdana" w:hAnsi="Verdana"/>
          <w:noProof/>
          <w:sz w:val="18"/>
          <w:szCs w:val="18"/>
        </w:rPr>
        <w:t>)</w:t>
      </w:r>
      <w:r w:rsidRPr="00B851AE">
        <w:rPr>
          <w:rFonts w:ascii="Verdana" w:eastAsia="Verdana" w:hAnsi="Verdana"/>
          <w:noProof/>
          <w:sz w:val="18"/>
          <w:szCs w:val="18"/>
        </w:rPr>
        <w:t>, dle ustanovení TPD</w:t>
      </w:r>
      <w:r w:rsidR="00385B59">
        <w:rPr>
          <w:rFonts w:ascii="Verdana" w:eastAsia="Verdana" w:hAnsi="Verdana"/>
          <w:noProof/>
          <w:sz w:val="18"/>
          <w:szCs w:val="18"/>
        </w:rPr>
        <w:t xml:space="preserve"> nebo S</w:t>
      </w:r>
      <w:r w:rsidR="00B66BBC">
        <w:rPr>
          <w:rFonts w:ascii="Verdana" w:eastAsia="Verdana" w:hAnsi="Verdana"/>
          <w:noProof/>
          <w:sz w:val="18"/>
          <w:szCs w:val="18"/>
        </w:rPr>
        <w:t xml:space="preserve">ouhlasu </w:t>
      </w:r>
      <w:r w:rsidR="00385B59">
        <w:rPr>
          <w:rFonts w:ascii="Verdana" w:eastAsia="Verdana" w:hAnsi="Verdana"/>
          <w:noProof/>
          <w:sz w:val="18"/>
          <w:szCs w:val="18"/>
        </w:rPr>
        <w:t>Odboru</w:t>
      </w:r>
      <w:r w:rsidR="00B66BBC">
        <w:rPr>
          <w:rFonts w:ascii="Verdana" w:eastAsia="Verdana" w:hAnsi="Verdana"/>
          <w:noProof/>
          <w:sz w:val="18"/>
          <w:szCs w:val="18"/>
        </w:rPr>
        <w:t xml:space="preserve"> traťového hospodářství</w:t>
      </w:r>
      <w:r w:rsidRPr="00B851AE">
        <w:rPr>
          <w:rFonts w:ascii="Verdana" w:eastAsia="Verdana" w:hAnsi="Verdana"/>
          <w:noProof/>
          <w:sz w:val="18"/>
          <w:szCs w:val="18"/>
        </w:rPr>
        <w:t xml:space="preserve">. </w:t>
      </w:r>
    </w:p>
    <w:p w14:paraId="55EFA473" w14:textId="345F2754" w:rsidR="00B851AE" w:rsidRPr="00B851AE" w:rsidRDefault="00B851AE" w:rsidP="008354DB">
      <w:pPr>
        <w:pStyle w:val="acnormalbulleted"/>
        <w:numPr>
          <w:ilvl w:val="0"/>
          <w:numId w:val="1"/>
        </w:numPr>
        <w:tabs>
          <w:tab w:val="clear" w:pos="426"/>
        </w:tabs>
        <w:rPr>
          <w:rFonts w:ascii="Verdana" w:eastAsia="Verdana" w:hAnsi="Verdana"/>
          <w:noProof/>
          <w:sz w:val="18"/>
          <w:szCs w:val="18"/>
        </w:rPr>
      </w:pPr>
      <w:r w:rsidRPr="00B851AE">
        <w:rPr>
          <w:rFonts w:ascii="Verdana" w:eastAsia="Verdana" w:hAnsi="Verdana"/>
          <w:noProof/>
          <w:sz w:val="18"/>
          <w:szCs w:val="18"/>
        </w:rPr>
        <w:t xml:space="preserve">Prodávající je povinen vyrozumět určeného zaměstnance Kupujícího uvedeného v dílčí smlouvě jako „kontaktní osoba“ o datu a době dodání materiálu (v pracovní dny v čase 08:00 – 14:00 hod.). </w:t>
      </w:r>
      <w:r w:rsidR="00B447F9">
        <w:rPr>
          <w:rFonts w:ascii="Verdana" w:eastAsia="Verdana" w:hAnsi="Verdana"/>
          <w:noProof/>
          <w:sz w:val="18"/>
          <w:szCs w:val="18"/>
        </w:rPr>
        <w:t>P</w:t>
      </w:r>
      <w:r w:rsidRPr="00B851AE">
        <w:rPr>
          <w:rFonts w:ascii="Verdana" w:eastAsia="Verdana" w:hAnsi="Verdana"/>
          <w:noProof/>
          <w:sz w:val="18"/>
          <w:szCs w:val="18"/>
        </w:rPr>
        <w:t>ředání a převzetí materiálu probíhá v rámci předávacího řízení potvrzením Dodacího listu ze strany Kupujícího a Prodávajícího. Dodací list musí obsahovat označení účastníků smluvního vztahu, odkaz na konkrétní objednávku, název a množství dodaného materiálu,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materiálu.</w:t>
      </w:r>
    </w:p>
    <w:p w14:paraId="6584B2C1" w14:textId="19BE1CC6" w:rsidR="00B851AE" w:rsidRPr="00B851AE" w:rsidRDefault="00B851AE" w:rsidP="008354DB">
      <w:pPr>
        <w:pStyle w:val="acnormalbulleted"/>
        <w:numPr>
          <w:ilvl w:val="0"/>
          <w:numId w:val="1"/>
        </w:numPr>
        <w:tabs>
          <w:tab w:val="clear" w:pos="426"/>
        </w:tabs>
        <w:rPr>
          <w:rFonts w:ascii="Verdana" w:eastAsia="Verdana" w:hAnsi="Verdana"/>
          <w:noProof/>
          <w:sz w:val="18"/>
          <w:szCs w:val="18"/>
        </w:rPr>
      </w:pPr>
      <w:r w:rsidRPr="00B851AE">
        <w:rPr>
          <w:rFonts w:ascii="Verdana" w:eastAsia="Verdana" w:hAnsi="Verdana"/>
          <w:noProof/>
          <w:sz w:val="18"/>
          <w:szCs w:val="18"/>
        </w:rPr>
        <w:t>V případě, že v dílčí smlouvě bude stanoveno, že dodávka materiálu bude prováděna bez dopravy, uplatní se následující postup. Cena za plnění dílčí smlouv</w:t>
      </w:r>
      <w:r w:rsidR="00720B23">
        <w:rPr>
          <w:rFonts w:ascii="Verdana" w:eastAsia="Verdana" w:hAnsi="Verdana"/>
          <w:noProof/>
          <w:sz w:val="18"/>
          <w:szCs w:val="18"/>
        </w:rPr>
        <w:t xml:space="preserve">y bude uvedena v souladu s čl. IV. </w:t>
      </w:r>
      <w:r w:rsidRPr="00B851AE">
        <w:rPr>
          <w:rFonts w:ascii="Verdana" w:eastAsia="Verdana" w:hAnsi="Verdana"/>
          <w:noProof/>
          <w:sz w:val="18"/>
          <w:szCs w:val="18"/>
        </w:rPr>
        <w:t xml:space="preserve">této </w:t>
      </w:r>
      <w:r w:rsidR="00B447F9">
        <w:rPr>
          <w:rFonts w:ascii="Verdana" w:eastAsia="Verdana" w:hAnsi="Verdana"/>
          <w:noProof/>
          <w:sz w:val="18"/>
          <w:szCs w:val="18"/>
        </w:rPr>
        <w:t>R</w:t>
      </w:r>
      <w:r w:rsidRPr="00B851AE">
        <w:rPr>
          <w:rFonts w:ascii="Verdana" w:eastAsia="Verdana" w:hAnsi="Verdana"/>
          <w:noProof/>
          <w:sz w:val="18"/>
          <w:szCs w:val="18"/>
        </w:rPr>
        <w:t xml:space="preserve">ámcové dohody, která nebude obsahovat cenu za dopravu. </w:t>
      </w:r>
    </w:p>
    <w:p w14:paraId="2ECA944B" w14:textId="3EDFB017" w:rsidR="00B851AE" w:rsidRPr="00B851AE" w:rsidRDefault="00B851AE" w:rsidP="007F0EF8">
      <w:pPr>
        <w:numPr>
          <w:ilvl w:val="1"/>
          <w:numId w:val="15"/>
        </w:numPr>
        <w:spacing w:after="120" w:line="264" w:lineRule="auto"/>
        <w:jc w:val="both"/>
        <w:rPr>
          <w:rFonts w:ascii="Verdana" w:eastAsia="Verdana" w:hAnsi="Verdana"/>
          <w:noProof/>
          <w:sz w:val="18"/>
          <w:szCs w:val="18"/>
        </w:rPr>
      </w:pPr>
      <w:r w:rsidRPr="00B851AE">
        <w:rPr>
          <w:rFonts w:ascii="Verdana" w:eastAsia="Verdana" w:hAnsi="Verdana"/>
          <w:noProof/>
          <w:sz w:val="18"/>
          <w:szCs w:val="18"/>
        </w:rPr>
        <w:t>Prodávající bude materiál předávat na vozech, jejichž druh (silniční, železniční) bude specifikován v dílčí smlouvě, a to v místě převzetí (závodu Prodávajícího</w:t>
      </w:r>
      <w:r w:rsidR="00720B23">
        <w:rPr>
          <w:rFonts w:ascii="Verdana" w:eastAsia="Verdana" w:hAnsi="Verdana"/>
          <w:noProof/>
          <w:sz w:val="18"/>
          <w:szCs w:val="18"/>
        </w:rPr>
        <w:t xml:space="preserve"> uvedených v čl. </w:t>
      </w:r>
      <w:r w:rsidRPr="00B851AE">
        <w:rPr>
          <w:rFonts w:ascii="Verdana" w:eastAsia="Verdana" w:hAnsi="Verdana"/>
          <w:noProof/>
          <w:sz w:val="18"/>
          <w:szCs w:val="18"/>
        </w:rPr>
        <w:t xml:space="preserve">3.2 a jeho podbodech této </w:t>
      </w:r>
      <w:r w:rsidR="00B447F9">
        <w:rPr>
          <w:rFonts w:ascii="Verdana" w:eastAsia="Verdana" w:hAnsi="Verdana"/>
          <w:noProof/>
          <w:sz w:val="18"/>
          <w:szCs w:val="18"/>
        </w:rPr>
        <w:t>R</w:t>
      </w:r>
      <w:r w:rsidRPr="00B851AE">
        <w:rPr>
          <w:rFonts w:ascii="Verdana" w:eastAsia="Verdana" w:hAnsi="Verdana"/>
          <w:noProof/>
          <w:sz w:val="18"/>
          <w:szCs w:val="18"/>
        </w:rPr>
        <w:t xml:space="preserve">ámcové dohody) ve lhůtách uvedených v dílčí smlouvě. Nakládku a upevnění nákladu na železniční kolejové vozy zabezpečuje na své náklady Prodávající. Při předávání dodávky materiálu poskytne Prodávající příslušný obsah dodávky materiálu  Kupujícímu ke kontrole a přepočtu. Kupující je oprávněn dodávku materiálu a její obsah zkontrolovat a v případě připomínek či námitek jej vrátit Prodávajícímu ke změně, doplnění apod. Součástí každé dodávky materiálu budou doklady o kvalitě dodávky </w:t>
      </w:r>
      <w:r w:rsidR="009E6633">
        <w:rPr>
          <w:rFonts w:ascii="Verdana" w:eastAsia="Verdana" w:hAnsi="Verdana"/>
          <w:noProof/>
          <w:sz w:val="18"/>
          <w:szCs w:val="18"/>
        </w:rPr>
        <w:t>materiálu</w:t>
      </w:r>
      <w:r w:rsidR="009E6633" w:rsidRPr="00B851AE">
        <w:rPr>
          <w:rFonts w:ascii="Verdana" w:eastAsia="Verdana" w:hAnsi="Verdana"/>
          <w:noProof/>
          <w:sz w:val="18"/>
          <w:szCs w:val="18"/>
        </w:rPr>
        <w:t xml:space="preserve"> </w:t>
      </w:r>
      <w:r w:rsidRPr="00B851AE">
        <w:rPr>
          <w:rFonts w:ascii="Verdana" w:eastAsia="Verdana" w:hAnsi="Verdana"/>
          <w:noProof/>
          <w:sz w:val="18"/>
          <w:szCs w:val="18"/>
        </w:rPr>
        <w:t>dle ustanovení příslušných TPD</w:t>
      </w:r>
      <w:r w:rsidR="00385B59">
        <w:rPr>
          <w:rFonts w:ascii="Verdana" w:eastAsia="Verdana" w:hAnsi="Verdana"/>
          <w:noProof/>
          <w:sz w:val="18"/>
          <w:szCs w:val="18"/>
        </w:rPr>
        <w:t xml:space="preserve"> nebo S</w:t>
      </w:r>
      <w:r w:rsidR="00B66BBC">
        <w:rPr>
          <w:rFonts w:ascii="Verdana" w:eastAsia="Verdana" w:hAnsi="Verdana"/>
          <w:noProof/>
          <w:sz w:val="18"/>
          <w:szCs w:val="18"/>
        </w:rPr>
        <w:t xml:space="preserve">ouhlasu </w:t>
      </w:r>
      <w:r w:rsidR="00385B59">
        <w:rPr>
          <w:rFonts w:ascii="Verdana" w:eastAsia="Verdana" w:hAnsi="Verdana"/>
          <w:noProof/>
          <w:sz w:val="18"/>
          <w:szCs w:val="18"/>
        </w:rPr>
        <w:t>Odboru</w:t>
      </w:r>
      <w:r w:rsidR="00B66BBC">
        <w:rPr>
          <w:rFonts w:ascii="Verdana" w:eastAsia="Verdana" w:hAnsi="Verdana"/>
          <w:noProof/>
          <w:sz w:val="18"/>
          <w:szCs w:val="18"/>
        </w:rPr>
        <w:t xml:space="preserve"> traťového hospodářství</w:t>
      </w:r>
      <w:r w:rsidRPr="00B851AE">
        <w:rPr>
          <w:rFonts w:ascii="Verdana" w:eastAsia="Verdana" w:hAnsi="Verdana"/>
          <w:noProof/>
          <w:sz w:val="18"/>
          <w:szCs w:val="18"/>
        </w:rPr>
        <w:t>, případně další doklady a dokumenty související</w:t>
      </w:r>
      <w:r w:rsidR="001F7EA4">
        <w:rPr>
          <w:rFonts w:ascii="Verdana" w:eastAsia="Verdana" w:hAnsi="Verdana"/>
          <w:noProof/>
          <w:sz w:val="18"/>
          <w:szCs w:val="18"/>
        </w:rPr>
        <w:t xml:space="preserve"> </w:t>
      </w:r>
      <w:r w:rsidRPr="00B851AE">
        <w:rPr>
          <w:rFonts w:ascii="Verdana" w:eastAsia="Verdana" w:hAnsi="Verdana"/>
          <w:noProof/>
          <w:sz w:val="18"/>
          <w:szCs w:val="18"/>
        </w:rPr>
        <w:t xml:space="preserve">s dodávkou </w:t>
      </w:r>
      <w:r w:rsidR="009E6633">
        <w:rPr>
          <w:rFonts w:ascii="Verdana" w:eastAsia="Verdana" w:hAnsi="Verdana"/>
          <w:noProof/>
          <w:sz w:val="18"/>
          <w:szCs w:val="18"/>
        </w:rPr>
        <w:t>materiálu</w:t>
      </w:r>
      <w:r w:rsidR="009E6633" w:rsidRPr="00B851AE">
        <w:rPr>
          <w:rFonts w:ascii="Verdana" w:eastAsia="Verdana" w:hAnsi="Verdana"/>
          <w:noProof/>
          <w:sz w:val="18"/>
          <w:szCs w:val="18"/>
        </w:rPr>
        <w:t xml:space="preserve"> </w:t>
      </w:r>
      <w:r w:rsidRPr="00B851AE">
        <w:rPr>
          <w:rFonts w:ascii="Verdana" w:eastAsia="Verdana" w:hAnsi="Verdana"/>
          <w:noProof/>
          <w:sz w:val="18"/>
          <w:szCs w:val="18"/>
        </w:rPr>
        <w:t xml:space="preserve">(např. předávací protokol). </w:t>
      </w:r>
    </w:p>
    <w:p w14:paraId="2CA7D697" w14:textId="35FA388B" w:rsidR="00B851AE" w:rsidRPr="00B851AE" w:rsidRDefault="00B851AE" w:rsidP="007F0EF8">
      <w:pPr>
        <w:numPr>
          <w:ilvl w:val="1"/>
          <w:numId w:val="15"/>
        </w:numPr>
        <w:spacing w:after="120" w:line="264" w:lineRule="auto"/>
        <w:jc w:val="both"/>
        <w:rPr>
          <w:rFonts w:ascii="Verdana" w:eastAsia="Verdana" w:hAnsi="Verdana"/>
          <w:noProof/>
          <w:sz w:val="18"/>
          <w:szCs w:val="18"/>
        </w:rPr>
      </w:pPr>
      <w:r w:rsidRPr="00B851AE">
        <w:rPr>
          <w:rFonts w:ascii="Verdana" w:eastAsia="Verdana" w:hAnsi="Verdana"/>
          <w:noProof/>
          <w:sz w:val="18"/>
          <w:szCs w:val="18"/>
        </w:rPr>
        <w:t xml:space="preserve">Prodávající se zavazuje připravit k odběru (naložit na přistavené vozy) v místě převzetí objednané dodávky materiálu do termínu uvedeném v dílčí smlouvě.  Kupující předá Prodávajícímu informace, která osoba nebo společnost bude odpovědná za převzetí materiálu (včetně kontaktních údajů), a to nejméně 21 dnů  před požadovaným termínem převzetí. Dále bude Kupující nejméně 10 dnů před požadovaným termínem převzetí materiálu informovat Prodávajícího o termínu přistavení vozů k nakládce. Po dohodě Kupujícího a Prodávajícího si Kupující vyhrazuje možnost odložení termínu předání </w:t>
      </w:r>
      <w:r w:rsidR="00EE2F09">
        <w:rPr>
          <w:rFonts w:ascii="Verdana" w:eastAsia="Verdana" w:hAnsi="Verdana"/>
          <w:noProof/>
          <w:sz w:val="18"/>
          <w:szCs w:val="18"/>
        </w:rPr>
        <w:t xml:space="preserve">           </w:t>
      </w:r>
      <w:r w:rsidRPr="00B851AE">
        <w:rPr>
          <w:rFonts w:ascii="Verdana" w:eastAsia="Verdana" w:hAnsi="Verdana"/>
          <w:noProof/>
          <w:sz w:val="18"/>
          <w:szCs w:val="18"/>
        </w:rPr>
        <w:t>o maximálně 10 kalendářních dnů, a to do 15 dnů před původně avizovaným termínem předání materiálu. Pokud tomuto požadavku nebude možné ze strany Prodávajícího vyhovět, je možné tak učinit pouze pro technickou nemožnost odložení dodávky.</w:t>
      </w:r>
    </w:p>
    <w:p w14:paraId="164DA9BF" w14:textId="5B860A6A" w:rsidR="00062B10" w:rsidRPr="0041124D" w:rsidRDefault="00062B10" w:rsidP="00B851AE">
      <w:pPr>
        <w:pStyle w:val="acnormalbulleted"/>
        <w:numPr>
          <w:ilvl w:val="0"/>
          <w:numId w:val="1"/>
        </w:numPr>
        <w:rPr>
          <w:rFonts w:ascii="Verdana" w:hAnsi="Verdana" w:cstheme="minorHAnsi"/>
          <w:sz w:val="18"/>
          <w:szCs w:val="18"/>
        </w:rPr>
      </w:pPr>
      <w:r w:rsidRPr="0041124D">
        <w:rPr>
          <w:rFonts w:ascii="Verdana" w:hAnsi="Verdana" w:cstheme="minorHAnsi"/>
          <w:sz w:val="18"/>
          <w:szCs w:val="18"/>
        </w:rPr>
        <w:t xml:space="preserve">Pojištění se u </w:t>
      </w:r>
      <w:r w:rsidR="009E6633">
        <w:rPr>
          <w:rFonts w:ascii="Verdana" w:hAnsi="Verdana" w:cstheme="minorHAnsi"/>
          <w:sz w:val="18"/>
          <w:szCs w:val="18"/>
        </w:rPr>
        <w:t>materiálu</w:t>
      </w:r>
      <w:r w:rsidR="009E6633" w:rsidRPr="0041124D">
        <w:rPr>
          <w:rFonts w:ascii="Verdana" w:hAnsi="Verdana" w:cstheme="minorHAnsi"/>
          <w:sz w:val="18"/>
          <w:szCs w:val="18"/>
        </w:rPr>
        <w:t xml:space="preserve"> </w:t>
      </w:r>
      <w:r w:rsidRPr="0041124D">
        <w:rPr>
          <w:rFonts w:ascii="Verdana" w:hAnsi="Verdana" w:cstheme="minorHAnsi"/>
          <w:sz w:val="18"/>
          <w:szCs w:val="18"/>
        </w:rPr>
        <w:t>nevyžaduje.</w:t>
      </w:r>
      <w:r w:rsidR="00685D2E" w:rsidRPr="0041124D">
        <w:rPr>
          <w:rFonts w:ascii="Verdana" w:hAnsi="Verdana" w:cstheme="minorHAnsi"/>
          <w:sz w:val="18"/>
          <w:szCs w:val="18"/>
        </w:rPr>
        <w:t xml:space="preserve"> Speciální balení se nevyžaduje. Vratný obalový materiál tvoří</w:t>
      </w:r>
      <w:r w:rsidR="00685D2E" w:rsidRPr="0041124D">
        <w:rPr>
          <w:rFonts w:ascii="Verdana" w:hAnsi="Verdana" w:cstheme="minorHAnsi"/>
          <w:sz w:val="18"/>
          <w:szCs w:val="18"/>
          <w:highlight w:val="yellow"/>
        </w:rPr>
        <w:t>……………………</w:t>
      </w:r>
      <w:proofErr w:type="gramStart"/>
      <w:r w:rsidR="00685D2E" w:rsidRPr="0041124D">
        <w:rPr>
          <w:rFonts w:ascii="Verdana" w:hAnsi="Verdana" w:cstheme="minorHAnsi"/>
          <w:sz w:val="18"/>
          <w:szCs w:val="18"/>
          <w:highlight w:val="yellow"/>
        </w:rPr>
        <w:t>… .</w:t>
      </w:r>
      <w:proofErr w:type="gramEnd"/>
      <w:r w:rsidR="004859EC">
        <w:rPr>
          <w:rFonts w:ascii="Verdana" w:hAnsi="Verdana" w:cstheme="minorHAnsi"/>
          <w:sz w:val="18"/>
          <w:szCs w:val="18"/>
          <w:highlight w:val="yellow"/>
        </w:rPr>
        <w:t xml:space="preserve"> </w:t>
      </w:r>
      <w:r w:rsidR="004859EC" w:rsidRPr="0041124D">
        <w:rPr>
          <w:rFonts w:ascii="Verdana" w:hAnsi="Verdana" w:cstheme="minorHAnsi"/>
          <w:i/>
          <w:sz w:val="18"/>
          <w:szCs w:val="18"/>
          <w:highlight w:val="yellow"/>
        </w:rPr>
        <w:t>(doplní Prodávající</w:t>
      </w:r>
      <w:r w:rsidR="00B91486">
        <w:rPr>
          <w:rFonts w:ascii="Verdana" w:hAnsi="Verdana" w:cstheme="minorHAnsi"/>
          <w:i/>
          <w:sz w:val="18"/>
          <w:szCs w:val="18"/>
          <w:highlight w:val="yellow"/>
        </w:rPr>
        <w:t xml:space="preserve"> č. 1-3</w:t>
      </w:r>
      <w:r w:rsidR="00D251BB">
        <w:rPr>
          <w:rFonts w:ascii="Verdana" w:hAnsi="Verdana" w:cstheme="minorHAnsi"/>
          <w:i/>
          <w:sz w:val="18"/>
          <w:szCs w:val="18"/>
          <w:highlight w:val="yellow"/>
        </w:rPr>
        <w:t>, v případě, že není vratný obalový materiál, větu vymaže</w:t>
      </w:r>
      <w:r w:rsidR="004859EC" w:rsidRPr="0041124D">
        <w:rPr>
          <w:rFonts w:ascii="Verdana" w:hAnsi="Verdana" w:cstheme="minorHAnsi"/>
          <w:i/>
          <w:sz w:val="18"/>
          <w:szCs w:val="18"/>
          <w:highlight w:val="yellow"/>
        </w:rPr>
        <w:t>)</w:t>
      </w:r>
    </w:p>
    <w:p w14:paraId="164DA9C0" w14:textId="1A7AAECF" w:rsidR="00062B10" w:rsidRPr="0041124D" w:rsidRDefault="00B66BBC" w:rsidP="00E05D59">
      <w:pPr>
        <w:pStyle w:val="acnormalbulleted"/>
        <w:numPr>
          <w:ilvl w:val="0"/>
          <w:numId w:val="1"/>
        </w:numPr>
        <w:tabs>
          <w:tab w:val="clear" w:pos="426"/>
        </w:tabs>
        <w:rPr>
          <w:rFonts w:ascii="Verdana" w:hAnsi="Verdana" w:cstheme="minorHAnsi"/>
        </w:rPr>
      </w:pPr>
      <w:r>
        <w:rPr>
          <w:rFonts w:ascii="Verdana" w:hAnsi="Verdana"/>
          <w:sz w:val="18"/>
          <w:szCs w:val="18"/>
        </w:rPr>
        <w:t>Vyložení materiálu z dopravního prostředku v místě plnění určeného dílčí smlouvou provádí vždy Kupující na své náklady, nedohodnou-li se smluvní strany jinak.</w:t>
      </w:r>
    </w:p>
    <w:p w14:paraId="164DA9C1" w14:textId="77777777"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064C5E17" w14:textId="74EEFCD3" w:rsidR="00AF7FCB" w:rsidRPr="00655B7B" w:rsidRDefault="00496E5D" w:rsidP="00AF7FCB">
      <w:pPr>
        <w:pStyle w:val="Nadpis2"/>
        <w:numPr>
          <w:ilvl w:val="1"/>
          <w:numId w:val="8"/>
        </w:numPr>
        <w:tabs>
          <w:tab w:val="left" w:pos="567"/>
        </w:tabs>
        <w:spacing w:line="276" w:lineRule="auto"/>
        <w:ind w:left="426" w:hanging="426"/>
        <w:rPr>
          <w:rFonts w:ascii="Verdana" w:hAnsi="Verdana" w:cstheme="minorHAnsi"/>
          <w:sz w:val="18"/>
          <w:szCs w:val="18"/>
        </w:rPr>
      </w:pPr>
      <w:r w:rsidRPr="008F0719">
        <w:rPr>
          <w:rFonts w:ascii="Verdana" w:hAnsi="Verdana" w:cstheme="minorHAnsi"/>
          <w:sz w:val="18"/>
          <w:szCs w:val="18"/>
        </w:rPr>
        <w:lastRenderedPageBreak/>
        <w:t xml:space="preserve">Cena za plnění dílčí smlouvy je zpravidla uvedena v dílčí smlouvě, přičemž v případě, že v dílčí smlouvě uvedena není, je cena za plnění dílčí smlouvy </w:t>
      </w:r>
      <w:r w:rsidR="009940AB">
        <w:rPr>
          <w:rFonts w:ascii="Verdana" w:hAnsi="Verdana" w:cstheme="minorHAnsi"/>
          <w:sz w:val="18"/>
          <w:szCs w:val="18"/>
        </w:rPr>
        <w:t xml:space="preserve">vypočtena </w:t>
      </w:r>
      <w:r w:rsidRPr="008F0719">
        <w:rPr>
          <w:rFonts w:ascii="Verdana" w:hAnsi="Verdana" w:cstheme="minorHAnsi"/>
          <w:sz w:val="18"/>
          <w:szCs w:val="18"/>
        </w:rPr>
        <w:t xml:space="preserve">dle jednotkových cen </w:t>
      </w:r>
      <w:r w:rsidR="00EE2F09">
        <w:rPr>
          <w:rFonts w:ascii="Verdana" w:hAnsi="Verdana" w:cstheme="minorHAnsi"/>
          <w:sz w:val="18"/>
          <w:szCs w:val="18"/>
        </w:rPr>
        <w:t xml:space="preserve">          </w:t>
      </w:r>
      <w:r w:rsidRPr="008F0719">
        <w:rPr>
          <w:rFonts w:ascii="Verdana" w:hAnsi="Verdana" w:cstheme="minorHAnsi"/>
          <w:sz w:val="18"/>
          <w:szCs w:val="18"/>
        </w:rPr>
        <w:t xml:space="preserve">v příloze č. </w:t>
      </w:r>
      <w:r w:rsidR="00AF7FCB" w:rsidRPr="008F0719">
        <w:rPr>
          <w:rFonts w:ascii="Verdana" w:hAnsi="Verdana" w:cstheme="minorHAnsi"/>
          <w:sz w:val="18"/>
          <w:szCs w:val="18"/>
        </w:rPr>
        <w:t>2</w:t>
      </w:r>
      <w:r w:rsidR="007465F2" w:rsidRPr="008F0719">
        <w:rPr>
          <w:rFonts w:ascii="Verdana" w:hAnsi="Verdana" w:cstheme="minorHAnsi"/>
          <w:sz w:val="18"/>
          <w:szCs w:val="18"/>
        </w:rPr>
        <w:t xml:space="preserve"> </w:t>
      </w:r>
      <w:r w:rsidRPr="008F0719">
        <w:rPr>
          <w:rFonts w:ascii="Verdana" w:hAnsi="Verdana" w:cstheme="minorHAnsi"/>
          <w:sz w:val="18"/>
          <w:szCs w:val="18"/>
        </w:rPr>
        <w:t xml:space="preserve">této </w:t>
      </w:r>
      <w:r w:rsidR="00881560" w:rsidRPr="008F0719">
        <w:rPr>
          <w:rFonts w:ascii="Verdana" w:hAnsi="Verdana" w:cstheme="minorHAnsi"/>
          <w:sz w:val="18"/>
          <w:szCs w:val="18"/>
        </w:rPr>
        <w:t>Rámcové</w:t>
      </w:r>
      <w:r w:rsidRPr="008F0719">
        <w:rPr>
          <w:rFonts w:ascii="Verdana" w:hAnsi="Verdana" w:cstheme="minorHAnsi"/>
          <w:sz w:val="18"/>
          <w:szCs w:val="18"/>
        </w:rPr>
        <w:t xml:space="preserve"> dohody a množství skutečně dodaného </w:t>
      </w:r>
      <w:r w:rsidR="009E6633">
        <w:rPr>
          <w:rFonts w:ascii="Verdana" w:hAnsi="Verdana" w:cstheme="minorHAnsi"/>
          <w:sz w:val="18"/>
          <w:szCs w:val="18"/>
        </w:rPr>
        <w:t xml:space="preserve">materiálu </w:t>
      </w:r>
      <w:r w:rsidRPr="008F0719">
        <w:rPr>
          <w:rFonts w:ascii="Verdana" w:hAnsi="Verdana" w:cstheme="minorHAnsi"/>
          <w:sz w:val="18"/>
          <w:szCs w:val="18"/>
        </w:rPr>
        <w:t xml:space="preserve">Kupujícímu. </w:t>
      </w:r>
      <w:r w:rsidR="00AF7FCB" w:rsidRPr="00655B7B">
        <w:rPr>
          <w:rFonts w:ascii="Verdana" w:hAnsi="Verdana" w:cstheme="minorHAnsi"/>
          <w:sz w:val="18"/>
          <w:szCs w:val="18"/>
        </w:rPr>
        <w:t xml:space="preserve">Prodávající je těmito cenami vázán po celou dobu plnění </w:t>
      </w:r>
      <w:r w:rsidR="00B447F9">
        <w:rPr>
          <w:rFonts w:ascii="Verdana" w:hAnsi="Verdana" w:cstheme="minorHAnsi"/>
          <w:sz w:val="18"/>
          <w:szCs w:val="18"/>
        </w:rPr>
        <w:t>R</w:t>
      </w:r>
      <w:r w:rsidR="00AF7FCB" w:rsidRPr="00655B7B">
        <w:rPr>
          <w:rFonts w:ascii="Verdana" w:hAnsi="Verdana" w:cstheme="minorHAnsi"/>
          <w:sz w:val="18"/>
          <w:szCs w:val="18"/>
        </w:rPr>
        <w:t>ámcové dohody.</w:t>
      </w:r>
    </w:p>
    <w:p w14:paraId="5EA3FE9C" w14:textId="507546E3" w:rsidR="00D87580" w:rsidRDefault="00E6302B" w:rsidP="00BB7400">
      <w:pPr>
        <w:pStyle w:val="Bezmezer"/>
        <w:numPr>
          <w:ilvl w:val="1"/>
          <w:numId w:val="8"/>
        </w:numPr>
        <w:spacing w:line="276" w:lineRule="auto"/>
        <w:ind w:left="426" w:hanging="426"/>
        <w:rPr>
          <w:rFonts w:ascii="Verdana" w:hAnsi="Verdana" w:cstheme="minorHAnsi"/>
          <w:sz w:val="18"/>
          <w:szCs w:val="18"/>
        </w:rPr>
      </w:pPr>
      <w:r w:rsidRPr="00AF7FCB">
        <w:rPr>
          <w:rFonts w:ascii="Verdana" w:hAnsi="Verdana" w:cstheme="minorHAnsi"/>
          <w:sz w:val="18"/>
          <w:szCs w:val="18"/>
        </w:rPr>
        <w:t xml:space="preserve">Jednotlivé ceny uvedené </w:t>
      </w:r>
      <w:r w:rsidR="00CB26F1" w:rsidRPr="00AF7FCB">
        <w:rPr>
          <w:rFonts w:ascii="Verdana" w:hAnsi="Verdana" w:cstheme="minorHAnsi"/>
          <w:sz w:val="18"/>
          <w:szCs w:val="18"/>
        </w:rPr>
        <w:t>v</w:t>
      </w:r>
      <w:r w:rsidR="007465F2" w:rsidRPr="00AF7FCB">
        <w:rPr>
          <w:rFonts w:ascii="Verdana" w:hAnsi="Verdana" w:cstheme="minorHAnsi"/>
          <w:sz w:val="18"/>
          <w:szCs w:val="18"/>
        </w:rPr>
        <w:t> jednotkovém ceníku</w:t>
      </w:r>
      <w:r w:rsidR="00CB26F1" w:rsidRPr="00AF7FCB">
        <w:rPr>
          <w:rFonts w:ascii="Verdana" w:hAnsi="Verdana" w:cstheme="minorHAnsi"/>
          <w:sz w:val="18"/>
          <w:szCs w:val="18"/>
        </w:rPr>
        <w:t xml:space="preserve">, který je přílohou č. </w:t>
      </w:r>
      <w:r w:rsidR="00FE02DE">
        <w:rPr>
          <w:rFonts w:ascii="Verdana" w:hAnsi="Verdana" w:cstheme="minorHAnsi"/>
          <w:sz w:val="18"/>
          <w:szCs w:val="18"/>
        </w:rPr>
        <w:t>2</w:t>
      </w:r>
      <w:r w:rsidR="00CB26F1" w:rsidRPr="00AF7FCB">
        <w:rPr>
          <w:rFonts w:ascii="Verdana" w:hAnsi="Verdana" w:cstheme="minorHAnsi"/>
          <w:sz w:val="18"/>
          <w:szCs w:val="18"/>
        </w:rPr>
        <w:t xml:space="preserve"> této Rámcové dohody</w:t>
      </w:r>
      <w:r w:rsidRPr="00AF7FCB">
        <w:rPr>
          <w:rFonts w:ascii="Verdana" w:hAnsi="Verdana" w:cstheme="minorHAnsi"/>
          <w:sz w:val="18"/>
          <w:szCs w:val="18"/>
        </w:rPr>
        <w:t xml:space="preserve">, </w:t>
      </w:r>
      <w:r w:rsidR="00CB26F1" w:rsidRPr="00AF7FCB">
        <w:rPr>
          <w:rFonts w:ascii="Verdana" w:hAnsi="Verdana" w:cstheme="minorHAnsi"/>
          <w:sz w:val="18"/>
          <w:szCs w:val="18"/>
        </w:rPr>
        <w:t>jsou cenami konečnými, zahrnující veškeré náklady Prodávajícího</w:t>
      </w:r>
      <w:r w:rsidR="009940AB">
        <w:rPr>
          <w:rFonts w:ascii="Verdana" w:hAnsi="Verdana" w:cstheme="minorHAnsi"/>
          <w:sz w:val="18"/>
          <w:szCs w:val="18"/>
        </w:rPr>
        <w:t xml:space="preserve"> s plněním dílčích </w:t>
      </w:r>
      <w:r w:rsidR="00A0142A">
        <w:rPr>
          <w:rFonts w:ascii="Verdana" w:hAnsi="Verdana" w:cstheme="minorHAnsi"/>
          <w:sz w:val="18"/>
          <w:szCs w:val="18"/>
        </w:rPr>
        <w:t>zakázek</w:t>
      </w:r>
      <w:r w:rsidR="00A0142A" w:rsidRPr="009940AB">
        <w:rPr>
          <w:rFonts w:ascii="Verdana" w:hAnsi="Verdana" w:cstheme="minorHAnsi"/>
          <w:sz w:val="18"/>
          <w:szCs w:val="18"/>
        </w:rPr>
        <w:t>,</w:t>
      </w:r>
      <w:r w:rsidR="00A0142A">
        <w:rPr>
          <w:rFonts w:ascii="Verdana" w:hAnsi="Verdana" w:cstheme="minorHAnsi"/>
          <w:sz w:val="18"/>
          <w:szCs w:val="18"/>
        </w:rPr>
        <w:t xml:space="preserve"> </w:t>
      </w:r>
      <w:r w:rsidR="009940AB">
        <w:rPr>
          <w:rFonts w:ascii="Verdana" w:hAnsi="Verdana" w:cstheme="minorHAnsi"/>
          <w:sz w:val="18"/>
          <w:szCs w:val="18"/>
        </w:rPr>
        <w:t>a</w:t>
      </w:r>
      <w:r w:rsidR="00A0142A">
        <w:rPr>
          <w:rFonts w:ascii="Verdana" w:hAnsi="Verdana" w:cstheme="minorHAnsi"/>
          <w:sz w:val="18"/>
          <w:szCs w:val="18"/>
        </w:rPr>
        <w:t> </w:t>
      </w:r>
      <w:r w:rsidR="009940AB">
        <w:rPr>
          <w:rFonts w:ascii="Verdana" w:hAnsi="Verdana" w:cstheme="minorHAnsi"/>
          <w:sz w:val="18"/>
          <w:szCs w:val="18"/>
        </w:rPr>
        <w:t xml:space="preserve">to </w:t>
      </w:r>
      <w:r w:rsidR="00CB26F1" w:rsidRPr="00655B7B">
        <w:rPr>
          <w:rFonts w:ascii="Verdana" w:hAnsi="Verdana" w:cstheme="minorHAnsi"/>
          <w:sz w:val="18"/>
          <w:szCs w:val="18"/>
        </w:rPr>
        <w:t>včetně</w:t>
      </w:r>
      <w:r w:rsidR="009B43B4">
        <w:rPr>
          <w:rFonts w:ascii="Verdana" w:hAnsi="Verdana" w:cstheme="minorHAnsi"/>
          <w:sz w:val="18"/>
          <w:szCs w:val="18"/>
        </w:rPr>
        <w:t>:</w:t>
      </w:r>
    </w:p>
    <w:p w14:paraId="6297E0AD" w14:textId="2D44A566"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 xml:space="preserve">výroby </w:t>
      </w:r>
      <w:r w:rsidR="00C96AA3">
        <w:rPr>
          <w:rFonts w:ascii="Verdana" w:hAnsi="Verdana" w:cstheme="minorHAnsi"/>
          <w:sz w:val="18"/>
          <w:szCs w:val="18"/>
        </w:rPr>
        <w:t>materiálu (</w:t>
      </w:r>
      <w:r w:rsidRPr="00FE02DE">
        <w:rPr>
          <w:rFonts w:ascii="Verdana" w:hAnsi="Verdana" w:cstheme="minorHAnsi"/>
          <w:sz w:val="18"/>
          <w:szCs w:val="18"/>
        </w:rPr>
        <w:t>železničních pražců s požadov</w:t>
      </w:r>
      <w:r>
        <w:rPr>
          <w:rFonts w:ascii="Verdana" w:hAnsi="Verdana" w:cstheme="minorHAnsi"/>
          <w:sz w:val="18"/>
          <w:szCs w:val="18"/>
        </w:rPr>
        <w:t>aným upevněním dle přílohy č. 2</w:t>
      </w:r>
      <w:r w:rsidRPr="00FE02DE">
        <w:rPr>
          <w:rFonts w:ascii="Verdana" w:hAnsi="Verdana" w:cstheme="minorHAnsi"/>
          <w:sz w:val="18"/>
          <w:szCs w:val="18"/>
        </w:rPr>
        <w:t xml:space="preserve"> této Rámcové dohody) a v požadovaném objemu,</w:t>
      </w:r>
    </w:p>
    <w:p w14:paraId="77933E5C" w14:textId="13F703FB"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zkoušky a ověření kvality materiálu v rozsahu TPD</w:t>
      </w:r>
      <w:r w:rsidR="00385B59">
        <w:rPr>
          <w:rFonts w:ascii="Verdana" w:hAnsi="Verdana" w:cstheme="minorHAnsi"/>
          <w:sz w:val="18"/>
          <w:szCs w:val="18"/>
        </w:rPr>
        <w:t xml:space="preserve"> nebo S</w:t>
      </w:r>
      <w:r w:rsidR="00D87580">
        <w:rPr>
          <w:rFonts w:ascii="Verdana" w:hAnsi="Verdana" w:cstheme="minorHAnsi"/>
          <w:sz w:val="18"/>
          <w:szCs w:val="18"/>
        </w:rPr>
        <w:t>ouhlas</w:t>
      </w:r>
      <w:r w:rsidR="009B43B4">
        <w:rPr>
          <w:rFonts w:ascii="Verdana" w:hAnsi="Verdana" w:cstheme="minorHAnsi"/>
          <w:sz w:val="18"/>
          <w:szCs w:val="18"/>
        </w:rPr>
        <w:t>u O</w:t>
      </w:r>
      <w:r w:rsidR="00385B59">
        <w:rPr>
          <w:rFonts w:ascii="Verdana" w:hAnsi="Verdana" w:cstheme="minorHAnsi"/>
          <w:sz w:val="18"/>
          <w:szCs w:val="18"/>
        </w:rPr>
        <w:t>dboru</w:t>
      </w:r>
      <w:r w:rsidR="009B43B4">
        <w:rPr>
          <w:rFonts w:ascii="Verdana" w:hAnsi="Verdana" w:cstheme="minorHAnsi"/>
          <w:sz w:val="18"/>
          <w:szCs w:val="18"/>
        </w:rPr>
        <w:t xml:space="preserve"> traťového hospodářství</w:t>
      </w:r>
      <w:r w:rsidRPr="00FE02DE">
        <w:rPr>
          <w:rFonts w:ascii="Verdana" w:hAnsi="Verdana" w:cstheme="minorHAnsi"/>
          <w:sz w:val="18"/>
          <w:szCs w:val="18"/>
        </w:rPr>
        <w:t xml:space="preserve">, zkoušky </w:t>
      </w:r>
      <w:r w:rsidR="009B43B4">
        <w:rPr>
          <w:rFonts w:ascii="Verdana" w:hAnsi="Verdana" w:cstheme="minorHAnsi"/>
          <w:sz w:val="18"/>
          <w:szCs w:val="18"/>
        </w:rPr>
        <w:t xml:space="preserve">prováděné </w:t>
      </w:r>
      <w:r w:rsidRPr="00FE02DE">
        <w:rPr>
          <w:rFonts w:ascii="Verdana" w:hAnsi="Verdana" w:cstheme="minorHAnsi"/>
          <w:sz w:val="18"/>
          <w:szCs w:val="18"/>
        </w:rPr>
        <w:t>nad rámec TPD</w:t>
      </w:r>
      <w:r w:rsidR="009B43B4">
        <w:rPr>
          <w:rFonts w:ascii="Verdana" w:hAnsi="Verdana" w:cstheme="minorHAnsi"/>
          <w:sz w:val="18"/>
          <w:szCs w:val="18"/>
        </w:rPr>
        <w:t xml:space="preserve"> nebo </w:t>
      </w:r>
      <w:r w:rsidR="00385B59">
        <w:rPr>
          <w:rFonts w:ascii="Verdana" w:hAnsi="Verdana" w:cstheme="minorHAnsi"/>
          <w:sz w:val="18"/>
          <w:szCs w:val="18"/>
        </w:rPr>
        <w:t>S</w:t>
      </w:r>
      <w:r w:rsidR="009B43B4">
        <w:rPr>
          <w:rFonts w:ascii="Verdana" w:hAnsi="Verdana" w:cstheme="minorHAnsi"/>
          <w:sz w:val="18"/>
          <w:szCs w:val="18"/>
        </w:rPr>
        <w:t>ouhlas</w:t>
      </w:r>
      <w:r w:rsidR="00385B59">
        <w:rPr>
          <w:rFonts w:ascii="Verdana" w:hAnsi="Verdana" w:cstheme="minorHAnsi"/>
          <w:sz w:val="18"/>
          <w:szCs w:val="18"/>
        </w:rPr>
        <w:t xml:space="preserve">u </w:t>
      </w:r>
      <w:r w:rsidR="009B43B4">
        <w:rPr>
          <w:rFonts w:ascii="Verdana" w:hAnsi="Verdana" w:cstheme="minorHAnsi"/>
          <w:sz w:val="18"/>
          <w:szCs w:val="18"/>
        </w:rPr>
        <w:t>O</w:t>
      </w:r>
      <w:r w:rsidR="00385B59">
        <w:rPr>
          <w:rFonts w:ascii="Verdana" w:hAnsi="Verdana" w:cstheme="minorHAnsi"/>
          <w:sz w:val="18"/>
          <w:szCs w:val="18"/>
        </w:rPr>
        <w:t>dboru</w:t>
      </w:r>
      <w:r w:rsidR="009B43B4">
        <w:rPr>
          <w:rFonts w:ascii="Verdana" w:hAnsi="Verdana" w:cstheme="minorHAnsi"/>
          <w:sz w:val="18"/>
          <w:szCs w:val="18"/>
        </w:rPr>
        <w:t xml:space="preserve"> tra</w:t>
      </w:r>
      <w:r w:rsidR="00385B59">
        <w:rPr>
          <w:rFonts w:ascii="Verdana" w:hAnsi="Verdana" w:cstheme="minorHAnsi"/>
          <w:sz w:val="18"/>
          <w:szCs w:val="18"/>
        </w:rPr>
        <w:t>ťového hospodářství</w:t>
      </w:r>
      <w:r w:rsidR="009B43B4" w:rsidRPr="00FE02DE">
        <w:rPr>
          <w:rFonts w:ascii="Verdana" w:hAnsi="Verdana" w:cstheme="minorHAnsi"/>
          <w:sz w:val="18"/>
          <w:szCs w:val="18"/>
        </w:rPr>
        <w:t xml:space="preserve"> </w:t>
      </w:r>
      <w:r w:rsidRPr="00FE02DE">
        <w:rPr>
          <w:rFonts w:ascii="Verdana" w:hAnsi="Verdana" w:cstheme="minorHAnsi"/>
          <w:sz w:val="18"/>
          <w:szCs w:val="18"/>
        </w:rPr>
        <w:t>nejsou zahrnuty v jednotkových cenách,</w:t>
      </w:r>
    </w:p>
    <w:p w14:paraId="66CC56BE" w14:textId="08D4AD00"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 xml:space="preserve">naložení pražců na železniční vagony ve výrobních závodech Prodávajícího a jejich zabezpečení (proklady, </w:t>
      </w:r>
      <w:r w:rsidR="00A0142A" w:rsidRPr="00FE02DE">
        <w:rPr>
          <w:rFonts w:ascii="Verdana" w:hAnsi="Verdana" w:cstheme="minorHAnsi"/>
          <w:sz w:val="18"/>
          <w:szCs w:val="18"/>
        </w:rPr>
        <w:t>uvázání</w:t>
      </w:r>
      <w:r w:rsidRPr="00FE02DE">
        <w:rPr>
          <w:rFonts w:ascii="Verdana" w:hAnsi="Verdana" w:cstheme="minorHAnsi"/>
          <w:sz w:val="18"/>
          <w:szCs w:val="18"/>
        </w:rPr>
        <w:t xml:space="preserve"> atd.),</w:t>
      </w:r>
    </w:p>
    <w:p w14:paraId="578F3CDA" w14:textId="21397C37" w:rsidR="00FE02DE" w:rsidRPr="00E03C46" w:rsidRDefault="00FE02DE" w:rsidP="007F0EF8">
      <w:pPr>
        <w:pStyle w:val="Bezmezer"/>
        <w:numPr>
          <w:ilvl w:val="0"/>
          <w:numId w:val="18"/>
        </w:numPr>
        <w:spacing w:after="200" w:line="276" w:lineRule="auto"/>
        <w:contextualSpacing w:val="0"/>
        <w:rPr>
          <w:rFonts w:ascii="Verdana" w:hAnsi="Verdana" w:cstheme="minorHAnsi"/>
          <w:sz w:val="18"/>
          <w:szCs w:val="18"/>
        </w:rPr>
      </w:pPr>
      <w:r w:rsidRPr="00FE02DE">
        <w:rPr>
          <w:rFonts w:ascii="Verdana" w:hAnsi="Verdana" w:cstheme="minorHAnsi"/>
          <w:sz w:val="18"/>
          <w:szCs w:val="18"/>
        </w:rPr>
        <w:t xml:space="preserve">dopravy pražců na místo staveb po celém území ČR – železniční stanice s odpovídajícím výpravním oprávněním dle specifikace Kupujícího – vytíženými železničními vagony typu Res, </w:t>
      </w:r>
      <w:proofErr w:type="spellStart"/>
      <w:r w:rsidRPr="00FE02DE">
        <w:rPr>
          <w:rFonts w:ascii="Verdana" w:hAnsi="Verdana" w:cstheme="minorHAnsi"/>
          <w:sz w:val="18"/>
          <w:szCs w:val="18"/>
        </w:rPr>
        <w:t>Eas</w:t>
      </w:r>
      <w:proofErr w:type="spellEnd"/>
      <w:r w:rsidRPr="00FE02DE">
        <w:rPr>
          <w:rFonts w:ascii="Verdana" w:hAnsi="Verdana" w:cstheme="minorHAnsi"/>
          <w:sz w:val="18"/>
          <w:szCs w:val="18"/>
        </w:rPr>
        <w:t xml:space="preserve"> a jim podobnými (SUM apod.).</w:t>
      </w:r>
    </w:p>
    <w:p w14:paraId="2D1E60C5" w14:textId="73362D73" w:rsidR="00FE02DE" w:rsidRPr="00FE02DE" w:rsidRDefault="00FE02DE" w:rsidP="00E03C46">
      <w:pPr>
        <w:pStyle w:val="Bezmezer"/>
        <w:numPr>
          <w:ilvl w:val="1"/>
          <w:numId w:val="8"/>
        </w:numPr>
        <w:spacing w:after="200" w:line="276" w:lineRule="auto"/>
        <w:ind w:left="426" w:hanging="426"/>
        <w:contextualSpacing w:val="0"/>
        <w:rPr>
          <w:rFonts w:ascii="Verdana" w:hAnsi="Verdana" w:cstheme="minorHAnsi"/>
          <w:sz w:val="18"/>
          <w:szCs w:val="18"/>
        </w:rPr>
      </w:pPr>
      <w:bookmarkStart w:id="98" w:name="_Hlk116892039"/>
      <w:r w:rsidRPr="00FE02DE">
        <w:rPr>
          <w:rFonts w:ascii="Verdana" w:hAnsi="Verdana" w:cstheme="minorHAnsi"/>
          <w:sz w:val="18"/>
          <w:szCs w:val="18"/>
        </w:rPr>
        <w:t xml:space="preserve">Jednotlivé ceny </w:t>
      </w:r>
      <w:r w:rsidR="009B43B4" w:rsidRPr="00AF7FCB">
        <w:rPr>
          <w:rFonts w:ascii="Verdana" w:hAnsi="Verdana" w:cstheme="minorHAnsi"/>
          <w:sz w:val="18"/>
          <w:szCs w:val="18"/>
        </w:rPr>
        <w:t xml:space="preserve">uvedené v jednotkovém ceníku, který je přílohou č. </w:t>
      </w:r>
      <w:r w:rsidR="009B43B4">
        <w:rPr>
          <w:rFonts w:ascii="Verdana" w:hAnsi="Verdana" w:cstheme="minorHAnsi"/>
          <w:sz w:val="18"/>
          <w:szCs w:val="18"/>
        </w:rPr>
        <w:t>2</w:t>
      </w:r>
      <w:r w:rsidR="009B43B4" w:rsidRPr="00AF7FCB">
        <w:rPr>
          <w:rFonts w:ascii="Verdana" w:hAnsi="Verdana" w:cstheme="minorHAnsi"/>
          <w:sz w:val="18"/>
          <w:szCs w:val="18"/>
        </w:rPr>
        <w:t xml:space="preserve"> této Rámcové dohody</w:t>
      </w:r>
      <w:r w:rsidRPr="00FE02DE">
        <w:rPr>
          <w:rFonts w:ascii="Verdana" w:hAnsi="Verdana" w:cstheme="minorHAnsi"/>
          <w:sz w:val="18"/>
          <w:szCs w:val="18"/>
        </w:rPr>
        <w:t xml:space="preserve"> nezahrnují:</w:t>
      </w:r>
    </w:p>
    <w:p w14:paraId="01733CC9" w14:textId="2C8F06EA"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 xml:space="preserve">jiné typy pražců a </w:t>
      </w:r>
      <w:r w:rsidR="00A0142A" w:rsidRPr="00FE02DE">
        <w:rPr>
          <w:rFonts w:ascii="Verdana" w:hAnsi="Verdana" w:cstheme="minorHAnsi"/>
          <w:sz w:val="18"/>
          <w:szCs w:val="18"/>
        </w:rPr>
        <w:t>upevnění,</w:t>
      </w:r>
      <w:r>
        <w:rPr>
          <w:rFonts w:ascii="Verdana" w:hAnsi="Verdana" w:cstheme="minorHAnsi"/>
          <w:sz w:val="18"/>
          <w:szCs w:val="18"/>
        </w:rPr>
        <w:t xml:space="preserve"> než jsou uvedeny v příloze č. 2</w:t>
      </w:r>
      <w:r w:rsidR="009B43B4">
        <w:rPr>
          <w:rFonts w:ascii="Verdana" w:hAnsi="Verdana" w:cstheme="minorHAnsi"/>
          <w:sz w:val="18"/>
          <w:szCs w:val="18"/>
        </w:rPr>
        <w:t xml:space="preserve"> této Rámcové dohody</w:t>
      </w:r>
      <w:r w:rsidRPr="00FE02DE">
        <w:rPr>
          <w:rFonts w:ascii="Verdana" w:hAnsi="Verdana" w:cstheme="minorHAnsi"/>
          <w:sz w:val="18"/>
          <w:szCs w:val="18"/>
        </w:rPr>
        <w:t>,</w:t>
      </w:r>
    </w:p>
    <w:p w14:paraId="3CEFAEFB" w14:textId="63843946" w:rsidR="00FE02DE" w:rsidRPr="00FE02DE" w:rsidDel="00FE3780" w:rsidRDefault="00FE02DE" w:rsidP="007F0EF8">
      <w:pPr>
        <w:pStyle w:val="Bezmezer"/>
        <w:numPr>
          <w:ilvl w:val="0"/>
          <w:numId w:val="18"/>
        </w:numPr>
        <w:spacing w:line="276" w:lineRule="auto"/>
        <w:rPr>
          <w:del w:id="99" w:author="Prachařová Karolína, Mgr." w:date="2022-10-17T09:41:00Z"/>
          <w:rFonts w:ascii="Verdana" w:hAnsi="Verdana" w:cstheme="minorHAnsi"/>
          <w:sz w:val="18"/>
          <w:szCs w:val="18"/>
        </w:rPr>
      </w:pPr>
      <w:del w:id="100" w:author="Prachařová Karolína, Mgr." w:date="2022-10-17T09:41:00Z">
        <w:r w:rsidRPr="00FE02DE" w:rsidDel="00FE3780">
          <w:rPr>
            <w:rFonts w:ascii="Verdana" w:hAnsi="Verdana" w:cstheme="minorHAnsi"/>
            <w:sz w:val="18"/>
            <w:szCs w:val="18"/>
          </w:rPr>
          <w:delText>automobilovou dopravu kamiony,</w:delText>
        </w:r>
      </w:del>
    </w:p>
    <w:p w14:paraId="5218A35B" w14:textId="10E926E6"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dopravu jinými typy vagonů než vagonů typu</w:t>
      </w:r>
      <w:r w:rsidR="009B43B4">
        <w:rPr>
          <w:rFonts w:ascii="Verdana" w:hAnsi="Verdana" w:cstheme="minorHAnsi"/>
          <w:sz w:val="18"/>
          <w:szCs w:val="18"/>
        </w:rPr>
        <w:t xml:space="preserve"> </w:t>
      </w:r>
      <w:r w:rsidR="009B43B4" w:rsidRPr="00BB7400">
        <w:rPr>
          <w:rFonts w:ascii="Verdana" w:hAnsi="Verdana" w:cstheme="minorHAnsi"/>
          <w:sz w:val="18"/>
          <w:szCs w:val="18"/>
          <w:highlight w:val="yellow"/>
        </w:rPr>
        <w:t>…………………</w:t>
      </w:r>
      <w:r w:rsidRPr="00BB7400">
        <w:rPr>
          <w:rFonts w:ascii="Verdana" w:hAnsi="Verdana" w:cstheme="minorHAnsi"/>
          <w:sz w:val="18"/>
          <w:szCs w:val="18"/>
          <w:highlight w:val="yellow"/>
        </w:rPr>
        <w:t xml:space="preserve"> </w:t>
      </w:r>
      <w:r w:rsidRPr="00BB7400">
        <w:rPr>
          <w:rFonts w:ascii="Verdana" w:hAnsi="Verdana" w:cstheme="minorHAnsi"/>
          <w:i/>
          <w:sz w:val="18"/>
          <w:szCs w:val="18"/>
          <w:highlight w:val="yellow"/>
        </w:rPr>
        <w:t>(doplní Prodávající</w:t>
      </w:r>
      <w:r w:rsidR="00B91486">
        <w:rPr>
          <w:rFonts w:ascii="Verdana" w:hAnsi="Verdana" w:cstheme="minorHAnsi"/>
          <w:i/>
          <w:sz w:val="18"/>
          <w:szCs w:val="18"/>
          <w:highlight w:val="yellow"/>
        </w:rPr>
        <w:t xml:space="preserve"> č. </w:t>
      </w:r>
      <w:proofErr w:type="gramStart"/>
      <w:r w:rsidR="00B91486">
        <w:rPr>
          <w:rFonts w:ascii="Verdana" w:hAnsi="Verdana" w:cstheme="minorHAnsi"/>
          <w:i/>
          <w:sz w:val="18"/>
          <w:szCs w:val="18"/>
          <w:highlight w:val="yellow"/>
        </w:rPr>
        <w:t>1 -3</w:t>
      </w:r>
      <w:proofErr w:type="gramEnd"/>
      <w:r w:rsidRPr="00BB7400">
        <w:rPr>
          <w:rFonts w:ascii="Verdana" w:hAnsi="Verdana" w:cstheme="minorHAnsi"/>
          <w:i/>
          <w:sz w:val="18"/>
          <w:szCs w:val="18"/>
          <w:highlight w:val="yellow"/>
        </w:rPr>
        <w:t>)</w:t>
      </w:r>
      <w:r w:rsidRPr="00FE02DE">
        <w:rPr>
          <w:rFonts w:ascii="Verdana" w:hAnsi="Verdana" w:cstheme="minorHAnsi"/>
          <w:sz w:val="18"/>
          <w:szCs w:val="18"/>
        </w:rPr>
        <w:t>,</w:t>
      </w:r>
    </w:p>
    <w:p w14:paraId="163FCD00" w14:textId="77777777"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dopravu nevytíženými vagony, minimální množství v rámci jedné dodávky pro vytížení vagonů je 300 kusů pražců,</w:t>
      </w:r>
    </w:p>
    <w:p w14:paraId="28A844E7" w14:textId="77777777"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vykládku či montáž pražců do koleje,</w:t>
      </w:r>
    </w:p>
    <w:p w14:paraId="5A682BD5" w14:textId="77777777"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rozvoz pražců po skládce a další manipulace s pražci v místě dodání,</w:t>
      </w:r>
    </w:p>
    <w:p w14:paraId="164DA9C4" w14:textId="35E99C68" w:rsidR="00CB26F1" w:rsidRPr="00E03C46" w:rsidRDefault="00FE02DE" w:rsidP="007F0EF8">
      <w:pPr>
        <w:pStyle w:val="Bezmezer"/>
        <w:numPr>
          <w:ilvl w:val="0"/>
          <w:numId w:val="18"/>
        </w:numPr>
        <w:spacing w:after="200" w:line="276" w:lineRule="auto"/>
        <w:contextualSpacing w:val="0"/>
        <w:rPr>
          <w:rFonts w:ascii="Verdana" w:hAnsi="Verdana" w:cstheme="minorHAnsi"/>
          <w:sz w:val="18"/>
          <w:szCs w:val="18"/>
        </w:rPr>
      </w:pPr>
      <w:r w:rsidRPr="00FE02DE">
        <w:rPr>
          <w:rFonts w:ascii="Verdana" w:hAnsi="Verdana" w:cstheme="minorHAnsi"/>
          <w:sz w:val="18"/>
          <w:szCs w:val="18"/>
        </w:rPr>
        <w:t>doprava pražců do stanic určení bez odpovídajícího výpravního oprávnění.</w:t>
      </w:r>
    </w:p>
    <w:bookmarkEnd w:id="98"/>
    <w:p w14:paraId="164DA9C5" w14:textId="03E1B738" w:rsidR="00CB26F1" w:rsidRPr="008B5521" w:rsidRDefault="00CB26F1" w:rsidP="00E03C46">
      <w:pPr>
        <w:pStyle w:val="Bezmezer"/>
        <w:numPr>
          <w:ilvl w:val="1"/>
          <w:numId w:val="8"/>
        </w:numPr>
        <w:spacing w:after="200" w:line="276" w:lineRule="auto"/>
        <w:ind w:left="426" w:hanging="426"/>
        <w:contextualSpacing w:val="0"/>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základě </w:t>
      </w:r>
      <w:r w:rsidR="00A606A2" w:rsidRPr="008B5521">
        <w:rPr>
          <w:rFonts w:ascii="Verdana" w:hAnsi="Verdana" w:cstheme="minorHAnsi"/>
          <w:sz w:val="18"/>
          <w:szCs w:val="18"/>
        </w:rPr>
        <w:t>účetního/</w:t>
      </w:r>
      <w:r w:rsidRPr="008B5521">
        <w:rPr>
          <w:rFonts w:ascii="Verdana" w:hAnsi="Verdana" w:cstheme="minorHAnsi"/>
          <w:sz w:val="18"/>
          <w:szCs w:val="18"/>
        </w:rPr>
        <w:t xml:space="preserve">daňového dokladu (faktury) vystaveného Prodávajícím. Právo fakturovat vzniká Prodávajícímu </w:t>
      </w:r>
      <w:r w:rsidRPr="00410EDE">
        <w:rPr>
          <w:rFonts w:ascii="Verdana" w:hAnsi="Verdana" w:cstheme="minorHAnsi"/>
          <w:sz w:val="18"/>
          <w:szCs w:val="18"/>
        </w:rPr>
        <w:t xml:space="preserve">dnem převzetí </w:t>
      </w:r>
      <w:r w:rsidR="00655B7B">
        <w:rPr>
          <w:rFonts w:ascii="Verdana" w:hAnsi="Verdana" w:cstheme="minorHAnsi"/>
          <w:sz w:val="18"/>
          <w:szCs w:val="18"/>
        </w:rPr>
        <w:t xml:space="preserve">materiálu </w:t>
      </w:r>
      <w:r w:rsidR="006007E5" w:rsidRPr="00410EDE">
        <w:rPr>
          <w:rFonts w:ascii="Verdana" w:hAnsi="Verdana" w:cstheme="minorHAnsi"/>
          <w:sz w:val="18"/>
          <w:szCs w:val="18"/>
        </w:rPr>
        <w:t>Kupujícím</w:t>
      </w:r>
      <w:r w:rsidRPr="00410EDE">
        <w:rPr>
          <w:rFonts w:ascii="Verdana" w:hAnsi="Verdana" w:cstheme="minorHAnsi"/>
          <w:sz w:val="18"/>
          <w:szCs w:val="18"/>
        </w:rPr>
        <w:t xml:space="preserve">. Faktura musí mít náležitosti daňového dokladu, její přílohou musí být stejnopis </w:t>
      </w:r>
      <w:r w:rsidR="00A606A2" w:rsidRPr="00410EDE">
        <w:rPr>
          <w:rFonts w:ascii="Verdana" w:hAnsi="Verdana" w:cstheme="minorHAnsi"/>
          <w:sz w:val="18"/>
          <w:szCs w:val="18"/>
        </w:rPr>
        <w:t>D</w:t>
      </w:r>
      <w:r w:rsidRPr="00410EDE">
        <w:rPr>
          <w:rFonts w:ascii="Verdana" w:hAnsi="Verdana" w:cstheme="minorHAnsi"/>
          <w:sz w:val="18"/>
          <w:szCs w:val="18"/>
        </w:rPr>
        <w:t xml:space="preserve">odacího listu s potvrzením převzetí dodávky bez jakýchkoli vad </w:t>
      </w:r>
      <w:r w:rsidR="00681F22" w:rsidRPr="00410EDE">
        <w:rPr>
          <w:rFonts w:ascii="Verdana" w:hAnsi="Verdana" w:cstheme="minorHAnsi"/>
          <w:sz w:val="18"/>
          <w:szCs w:val="18"/>
        </w:rPr>
        <w:t>Kupujícím</w:t>
      </w:r>
      <w:r w:rsidRPr="00410EDE">
        <w:rPr>
          <w:rFonts w:ascii="Verdana" w:hAnsi="Verdana" w:cstheme="minorHAnsi"/>
          <w:sz w:val="18"/>
          <w:szCs w:val="18"/>
        </w:rPr>
        <w:t>. V záhlaví faktury je nutno taktéž uvést číslo objednávky</w:t>
      </w:r>
      <w:r w:rsidR="00A606A2" w:rsidRPr="00410EDE">
        <w:rPr>
          <w:rFonts w:ascii="Verdana" w:hAnsi="Verdana" w:cstheme="minorHAnsi"/>
          <w:sz w:val="18"/>
          <w:szCs w:val="18"/>
        </w:rPr>
        <w:t xml:space="preserve"> a této </w:t>
      </w:r>
      <w:r w:rsidR="00881560" w:rsidRPr="00410EDE">
        <w:rPr>
          <w:rFonts w:ascii="Verdana" w:hAnsi="Verdana" w:cstheme="minorHAnsi"/>
          <w:sz w:val="18"/>
          <w:szCs w:val="18"/>
        </w:rPr>
        <w:t>Rámcové</w:t>
      </w:r>
      <w:r w:rsidR="00A606A2" w:rsidRPr="00410EDE">
        <w:rPr>
          <w:rFonts w:ascii="Verdana" w:hAnsi="Verdana" w:cstheme="minorHAnsi"/>
          <w:sz w:val="18"/>
          <w:szCs w:val="18"/>
        </w:rPr>
        <w:t xml:space="preserve"> dohody</w:t>
      </w:r>
      <w:r w:rsidR="004F3758" w:rsidRPr="00410EDE">
        <w:rPr>
          <w:rFonts w:ascii="Verdana" w:hAnsi="Verdana" w:cstheme="minorHAnsi"/>
          <w:sz w:val="18"/>
          <w:szCs w:val="18"/>
        </w:rPr>
        <w:t>.</w:t>
      </w:r>
    </w:p>
    <w:p w14:paraId="7917F200" w14:textId="0FB325BB" w:rsidR="00655B7B" w:rsidRPr="00655B7B" w:rsidRDefault="00655B7B" w:rsidP="00E03C46">
      <w:pPr>
        <w:pStyle w:val="Bezmezer"/>
        <w:numPr>
          <w:ilvl w:val="1"/>
          <w:numId w:val="8"/>
        </w:numPr>
        <w:spacing w:after="200" w:line="276" w:lineRule="auto"/>
        <w:ind w:left="426" w:hanging="426"/>
        <w:contextualSpacing w:val="0"/>
        <w:rPr>
          <w:rFonts w:ascii="Verdana" w:eastAsiaTheme="majorEastAsia" w:hAnsi="Verdana" w:cstheme="minorHAnsi"/>
          <w:bCs/>
          <w:sz w:val="18"/>
          <w:szCs w:val="18"/>
        </w:rPr>
      </w:pPr>
      <w:r w:rsidRPr="00655B7B">
        <w:rPr>
          <w:rFonts w:ascii="Verdana" w:eastAsiaTheme="majorEastAsia" w:hAnsi="Verdana" w:cstheme="minorHAnsi"/>
          <w:bCs/>
          <w:sz w:val="18"/>
          <w:szCs w:val="18"/>
        </w:rPr>
        <w:t>Daňové doklady, vč. všech příloh, budou zasílány pouze elektronicky na e-mailovou adresu pro doručování faktur na centrální finanční účtárnu</w:t>
      </w:r>
      <w:r w:rsidR="00345EC7">
        <w:rPr>
          <w:rFonts w:ascii="Verdana" w:eastAsiaTheme="majorEastAsia" w:hAnsi="Verdana" w:cstheme="minorHAnsi"/>
          <w:bCs/>
          <w:sz w:val="18"/>
          <w:szCs w:val="18"/>
        </w:rPr>
        <w:t>, uvedenou v úvodní části této Rámcové dohody</w:t>
      </w:r>
      <w:r w:rsidRPr="00655B7B">
        <w:rPr>
          <w:rFonts w:ascii="Verdana" w:eastAsiaTheme="majorEastAsia" w:hAnsi="Verdana" w:cstheme="minorHAnsi"/>
          <w:bCs/>
          <w:sz w:val="18"/>
          <w:szCs w:val="18"/>
        </w:rPr>
        <w:t xml:space="preserve">. V případě technických problémů s vyhotovením elektronické podoby daňového dokladu či jeho příloh (např. nečitelnost </w:t>
      </w:r>
      <w:proofErr w:type="spellStart"/>
      <w:r w:rsidRPr="00655B7B">
        <w:rPr>
          <w:rFonts w:ascii="Verdana" w:eastAsiaTheme="majorEastAsia" w:hAnsi="Verdana" w:cstheme="minorHAnsi"/>
          <w:bCs/>
          <w:sz w:val="18"/>
          <w:szCs w:val="18"/>
        </w:rPr>
        <w:t>skenu</w:t>
      </w:r>
      <w:proofErr w:type="spellEnd"/>
      <w:r w:rsidRPr="00655B7B">
        <w:rPr>
          <w:rFonts w:ascii="Verdana" w:eastAsiaTheme="majorEastAsia" w:hAnsi="Verdana" w:cstheme="minorHAnsi"/>
          <w:bCs/>
          <w:sz w:val="18"/>
          <w:szCs w:val="18"/>
        </w:rPr>
        <w:t xml:space="preserve">) </w:t>
      </w:r>
      <w:r w:rsidRPr="00F55343">
        <w:rPr>
          <w:rFonts w:ascii="Verdana" w:hAnsi="Verdana" w:cstheme="minorHAnsi"/>
          <w:sz w:val="18"/>
          <w:szCs w:val="18"/>
        </w:rPr>
        <w:t>bude</w:t>
      </w:r>
      <w:r w:rsidRPr="00655B7B">
        <w:rPr>
          <w:rFonts w:ascii="Verdana" w:eastAsiaTheme="majorEastAsia" w:hAnsi="Verdana" w:cstheme="minorHAnsi"/>
          <w:bCs/>
          <w:sz w:val="18"/>
          <w:szCs w:val="18"/>
        </w:rPr>
        <w:t xml:space="preserve"> Kupující akceptovat daňový doklad doručený v listinné podobě na centrální finanční účtárnu.</w:t>
      </w:r>
    </w:p>
    <w:p w14:paraId="1B8936F6" w14:textId="691F72EC" w:rsidR="00A778CF" w:rsidRDefault="00A778CF" w:rsidP="004867C2">
      <w:pPr>
        <w:pStyle w:val="Nadpis2"/>
        <w:numPr>
          <w:ilvl w:val="1"/>
          <w:numId w:val="8"/>
        </w:numPr>
        <w:spacing w:line="276" w:lineRule="auto"/>
        <w:ind w:left="426" w:hanging="426"/>
        <w:rPr>
          <w:ins w:id="101" w:author="Prachařová Karolína, Mgr." w:date="2022-10-11T13:05:00Z"/>
          <w:rFonts w:ascii="Verdana" w:hAnsi="Verdana" w:cstheme="minorHAnsi"/>
          <w:sz w:val="18"/>
          <w:szCs w:val="18"/>
        </w:rPr>
      </w:pPr>
      <w:ins w:id="102" w:author="Prachařová Karolína, Mgr." w:date="2022-10-11T13:05:00Z">
        <w:r w:rsidRPr="00A778CF">
          <w:rPr>
            <w:rFonts w:ascii="Verdana" w:hAnsi="Verdana" w:cstheme="minorHAnsi"/>
            <w:sz w:val="18"/>
            <w:szCs w:val="18"/>
          </w:rPr>
          <w:lastRenderedPageBreak/>
          <w:t xml:space="preserve">V případě, že se bude jednat o investiční akce, bude tato skutečnost uvedena v objednávce, přičemž v takovém případě musí být veškeré daňové doklady vystaveny v souladu se Směrnicí SŽDC č. 43. </w:t>
        </w:r>
      </w:ins>
    </w:p>
    <w:p w14:paraId="164DA9C7" w14:textId="2177E28E" w:rsidR="00CB26F1" w:rsidRDefault="00CB26F1" w:rsidP="004867C2">
      <w:pPr>
        <w:pStyle w:val="Nadpis2"/>
        <w:numPr>
          <w:ilvl w:val="1"/>
          <w:numId w:val="8"/>
        </w:numPr>
        <w:spacing w:line="276" w:lineRule="auto"/>
        <w:ind w:left="426" w:hanging="426"/>
        <w:rPr>
          <w:rFonts w:ascii="Verdana" w:hAnsi="Verdana" w:cstheme="minorHAnsi"/>
          <w:sz w:val="18"/>
          <w:szCs w:val="18"/>
        </w:rPr>
      </w:pPr>
      <w:bookmarkStart w:id="103" w:name="_Hlk116386005"/>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ins w:id="104" w:author="Prachařová Karolína, Mgr." w:date="2022-10-11T13:07:00Z">
        <w:r w:rsidR="003C7408">
          <w:rPr>
            <w:rFonts w:ascii="Verdana" w:hAnsi="Verdana" w:cstheme="minorHAnsi"/>
            <w:sz w:val="18"/>
            <w:szCs w:val="18"/>
          </w:rPr>
          <w:t xml:space="preserve">, </w:t>
        </w:r>
      </w:ins>
      <w:ins w:id="105" w:author="Prachařová Karolína, Mgr." w:date="2022-10-17T09:23:00Z">
        <w:r w:rsidR="001A65C9" w:rsidRPr="001A65C9">
          <w:rPr>
            <w:rFonts w:ascii="Verdana" w:hAnsi="Verdana" w:cstheme="minorHAnsi"/>
            <w:sz w:val="18"/>
            <w:szCs w:val="18"/>
          </w:rPr>
          <w:t>vyjma investičních akcí, kde se splatnost faktury sjednává v délce 60 kalendářních dní od jejího písemného doručení Kupujícímu</w:t>
        </w:r>
      </w:ins>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bookmarkEnd w:id="103"/>
    <w:p w14:paraId="3E4BCD68" w14:textId="0FCA17EB" w:rsidR="00410EDE" w:rsidRPr="00410EDE" w:rsidRDefault="00410EDE" w:rsidP="00466B55">
      <w:pPr>
        <w:pStyle w:val="Nadpis2"/>
        <w:numPr>
          <w:ilvl w:val="1"/>
          <w:numId w:val="8"/>
        </w:numPr>
        <w:spacing w:line="276" w:lineRule="auto"/>
        <w:ind w:left="426" w:hanging="426"/>
      </w:pPr>
      <w:r w:rsidRPr="0041124D">
        <w:rPr>
          <w:rFonts w:ascii="Verdana" w:hAnsi="Verdana" w:cstheme="minorHAnsi"/>
          <w:sz w:val="18"/>
          <w:szCs w:val="18"/>
        </w:rPr>
        <w:t>Zálohy Kupující neposkytuje</w:t>
      </w:r>
      <w:r w:rsidRPr="00D251BB">
        <w:rPr>
          <w:noProof/>
        </w:rPr>
        <w:t>.</w:t>
      </w:r>
    </w:p>
    <w:p w14:paraId="164DA9C8" w14:textId="30F60F67"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 xml:space="preserve">ODPOVĚDNOST ZA VADY, </w:t>
      </w:r>
      <w:r w:rsidR="0077017F">
        <w:rPr>
          <w:rFonts w:ascii="Verdana" w:hAnsi="Verdana" w:cstheme="minorHAnsi"/>
          <w:b/>
          <w:sz w:val="22"/>
        </w:rPr>
        <w:t>KVALITU</w:t>
      </w:r>
      <w:r w:rsidRPr="008B5521">
        <w:rPr>
          <w:rFonts w:ascii="Verdana" w:hAnsi="Verdana" w:cstheme="minorHAnsi"/>
          <w:b/>
          <w:sz w:val="22"/>
        </w:rPr>
        <w:t>, ZÁRUKA, ODPOVĚDNOST ZA ŠKODU</w:t>
      </w:r>
    </w:p>
    <w:p w14:paraId="164DA9C9"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3FCD147D" w14:textId="016DD4B0" w:rsidR="00B000F0" w:rsidRPr="00B000F0" w:rsidRDefault="008B3977" w:rsidP="00B000F0">
      <w:pPr>
        <w:pStyle w:val="acnormal"/>
        <w:numPr>
          <w:ilvl w:val="0"/>
          <w:numId w:val="9"/>
        </w:numPr>
        <w:ind w:left="426" w:hanging="426"/>
        <w:rPr>
          <w:rFonts w:ascii="Verdana" w:hAnsi="Verdana" w:cstheme="minorHAnsi"/>
          <w:sz w:val="18"/>
          <w:szCs w:val="18"/>
        </w:rPr>
      </w:pPr>
      <w:r w:rsidRPr="008B3977">
        <w:rPr>
          <w:rFonts w:ascii="Verdana" w:hAnsi="Verdana" w:cstheme="minorHAnsi"/>
          <w:sz w:val="18"/>
          <w:szCs w:val="18"/>
        </w:rPr>
        <w:t xml:space="preserve">Záruční doba za kvalitu </w:t>
      </w:r>
      <w:r w:rsidR="00B000F0">
        <w:rPr>
          <w:rFonts w:ascii="Verdana" w:hAnsi="Verdana" w:cstheme="minorHAnsi"/>
          <w:sz w:val="18"/>
          <w:szCs w:val="18"/>
        </w:rPr>
        <w:t>předmětu dílčích zakázek</w:t>
      </w:r>
      <w:r w:rsidRPr="008B3977">
        <w:rPr>
          <w:rFonts w:ascii="Verdana" w:hAnsi="Verdana" w:cstheme="minorHAnsi"/>
          <w:sz w:val="18"/>
          <w:szCs w:val="18"/>
        </w:rPr>
        <w:t xml:space="preserve"> se řídí platnými TPD</w:t>
      </w:r>
      <w:r w:rsidR="00B000F0">
        <w:rPr>
          <w:rFonts w:ascii="Verdana" w:hAnsi="Verdana" w:cstheme="minorHAnsi"/>
          <w:sz w:val="18"/>
          <w:szCs w:val="18"/>
        </w:rPr>
        <w:t xml:space="preserve"> </w:t>
      </w:r>
      <w:r w:rsidR="00B000F0" w:rsidRPr="00B000F0">
        <w:rPr>
          <w:rFonts w:ascii="Verdana" w:hAnsi="Verdana" w:cstheme="minorHAnsi"/>
          <w:sz w:val="18"/>
          <w:szCs w:val="18"/>
        </w:rPr>
        <w:t xml:space="preserve">včetně jejich dodatků </w:t>
      </w:r>
      <w:r w:rsidR="00EE2F09">
        <w:rPr>
          <w:rFonts w:ascii="Verdana" w:hAnsi="Verdana" w:cstheme="minorHAnsi"/>
          <w:sz w:val="18"/>
          <w:szCs w:val="18"/>
        </w:rPr>
        <w:t xml:space="preserve">   </w:t>
      </w:r>
      <w:r w:rsidR="00B000F0" w:rsidRPr="00B000F0">
        <w:rPr>
          <w:rFonts w:ascii="Verdana" w:hAnsi="Verdana" w:cstheme="minorHAnsi"/>
          <w:sz w:val="18"/>
          <w:szCs w:val="18"/>
        </w:rPr>
        <w:t>a změn v platném znění</w:t>
      </w:r>
      <w:r w:rsidR="00B000F0">
        <w:rPr>
          <w:rFonts w:ascii="Verdana" w:hAnsi="Verdana" w:cstheme="minorHAnsi"/>
          <w:sz w:val="18"/>
          <w:szCs w:val="18"/>
        </w:rPr>
        <w:t xml:space="preserve"> nebo </w:t>
      </w:r>
      <w:r w:rsidR="00385B59">
        <w:rPr>
          <w:rFonts w:ascii="Verdana" w:hAnsi="Verdana" w:cstheme="minorHAnsi"/>
          <w:sz w:val="18"/>
          <w:szCs w:val="18"/>
        </w:rPr>
        <w:t xml:space="preserve">Souhlasem </w:t>
      </w:r>
      <w:r w:rsidR="00B000F0">
        <w:rPr>
          <w:rFonts w:ascii="Verdana" w:hAnsi="Verdana" w:cstheme="minorHAnsi"/>
          <w:sz w:val="18"/>
          <w:szCs w:val="18"/>
        </w:rPr>
        <w:t>O</w:t>
      </w:r>
      <w:r w:rsidR="00385B59">
        <w:rPr>
          <w:rFonts w:ascii="Verdana" w:hAnsi="Verdana" w:cstheme="minorHAnsi"/>
          <w:sz w:val="18"/>
          <w:szCs w:val="18"/>
        </w:rPr>
        <w:t>dboru</w:t>
      </w:r>
      <w:r w:rsidR="00B000F0">
        <w:rPr>
          <w:rFonts w:ascii="Verdana" w:hAnsi="Verdana" w:cstheme="minorHAnsi"/>
          <w:sz w:val="18"/>
          <w:szCs w:val="18"/>
        </w:rPr>
        <w:t xml:space="preserve"> tra</w:t>
      </w:r>
      <w:r w:rsidR="00385B59">
        <w:rPr>
          <w:rFonts w:ascii="Verdana" w:hAnsi="Verdana" w:cstheme="minorHAnsi"/>
          <w:sz w:val="18"/>
          <w:szCs w:val="18"/>
        </w:rPr>
        <w:t>ťového hospodářství</w:t>
      </w:r>
      <w:r w:rsidR="00B000F0">
        <w:rPr>
          <w:rFonts w:ascii="Verdana" w:hAnsi="Verdana" w:cstheme="minorHAnsi"/>
          <w:sz w:val="18"/>
          <w:szCs w:val="18"/>
        </w:rPr>
        <w:t>,</w:t>
      </w:r>
      <w:r w:rsidRPr="008B3977">
        <w:rPr>
          <w:rFonts w:ascii="Verdana" w:hAnsi="Verdana" w:cstheme="minorHAnsi"/>
          <w:sz w:val="18"/>
          <w:szCs w:val="18"/>
        </w:rPr>
        <w:t xml:space="preserve"> </w:t>
      </w:r>
      <w:r w:rsidR="00B000F0" w:rsidRPr="00B000F0">
        <w:rPr>
          <w:rFonts w:ascii="Verdana" w:hAnsi="Verdana" w:cstheme="minorHAnsi"/>
          <w:sz w:val="18"/>
          <w:szCs w:val="18"/>
        </w:rPr>
        <w:t xml:space="preserve">které mají přednost před </w:t>
      </w:r>
      <w:r w:rsidR="00EE2F09">
        <w:rPr>
          <w:rFonts w:ascii="Verdana" w:hAnsi="Verdana" w:cstheme="minorHAnsi"/>
          <w:sz w:val="18"/>
          <w:szCs w:val="18"/>
        </w:rPr>
        <w:t>O</w:t>
      </w:r>
      <w:r w:rsidR="00B000F0" w:rsidRPr="00B000F0">
        <w:rPr>
          <w:rFonts w:ascii="Verdana" w:hAnsi="Verdana" w:cstheme="minorHAnsi"/>
          <w:sz w:val="18"/>
          <w:szCs w:val="18"/>
        </w:rPr>
        <w:t>bchodními podmínkami a občanským zákoníkem. Při řešení otázek, které nejsou upraveny TPD</w:t>
      </w:r>
      <w:r w:rsidR="00B000F0">
        <w:rPr>
          <w:rFonts w:ascii="Verdana" w:hAnsi="Verdana" w:cstheme="minorHAnsi"/>
          <w:sz w:val="18"/>
          <w:szCs w:val="18"/>
        </w:rPr>
        <w:t xml:space="preserve"> (</w:t>
      </w:r>
      <w:r w:rsidR="00385B59">
        <w:rPr>
          <w:rFonts w:ascii="Verdana" w:hAnsi="Verdana" w:cstheme="minorHAnsi"/>
          <w:sz w:val="18"/>
          <w:szCs w:val="18"/>
        </w:rPr>
        <w:t>nebo S</w:t>
      </w:r>
      <w:r w:rsidR="00B000F0">
        <w:rPr>
          <w:rFonts w:ascii="Verdana" w:hAnsi="Verdana" w:cstheme="minorHAnsi"/>
          <w:sz w:val="18"/>
          <w:szCs w:val="18"/>
        </w:rPr>
        <w:t>ouhlasem O</w:t>
      </w:r>
      <w:r w:rsidR="00385B59">
        <w:rPr>
          <w:rFonts w:ascii="Verdana" w:hAnsi="Verdana" w:cstheme="minorHAnsi"/>
          <w:sz w:val="18"/>
          <w:szCs w:val="18"/>
        </w:rPr>
        <w:t>dboru</w:t>
      </w:r>
      <w:r w:rsidR="00B000F0">
        <w:rPr>
          <w:rFonts w:ascii="Verdana" w:hAnsi="Verdana" w:cstheme="minorHAnsi"/>
          <w:sz w:val="18"/>
          <w:szCs w:val="18"/>
        </w:rPr>
        <w:t xml:space="preserve"> tra</w:t>
      </w:r>
      <w:r w:rsidR="00385B59">
        <w:rPr>
          <w:rFonts w:ascii="Verdana" w:hAnsi="Verdana" w:cstheme="minorHAnsi"/>
          <w:sz w:val="18"/>
          <w:szCs w:val="18"/>
        </w:rPr>
        <w:t>ťového hospodářství</w:t>
      </w:r>
      <w:r w:rsidR="00B000F0">
        <w:rPr>
          <w:rFonts w:ascii="Verdana" w:hAnsi="Verdana" w:cstheme="minorHAnsi"/>
          <w:sz w:val="18"/>
          <w:szCs w:val="18"/>
        </w:rPr>
        <w:t xml:space="preserve">) </w:t>
      </w:r>
      <w:r w:rsidR="00B000F0" w:rsidRPr="00B000F0">
        <w:rPr>
          <w:rFonts w:ascii="Verdana" w:hAnsi="Verdana" w:cstheme="minorHAnsi"/>
          <w:sz w:val="18"/>
          <w:szCs w:val="18"/>
        </w:rPr>
        <w:t xml:space="preserve">ani </w:t>
      </w:r>
      <w:r w:rsidR="00EE2F09">
        <w:rPr>
          <w:rFonts w:ascii="Verdana" w:hAnsi="Verdana" w:cstheme="minorHAnsi"/>
          <w:sz w:val="18"/>
          <w:szCs w:val="18"/>
        </w:rPr>
        <w:t>O</w:t>
      </w:r>
      <w:r w:rsidR="00B000F0" w:rsidRPr="00B000F0">
        <w:rPr>
          <w:rFonts w:ascii="Verdana" w:hAnsi="Verdana" w:cstheme="minorHAnsi"/>
          <w:sz w:val="18"/>
          <w:szCs w:val="18"/>
        </w:rPr>
        <w:t>bchodními podmínkami, se postupuje podle příslušných ustanovení občanského zákoníku.</w:t>
      </w:r>
    </w:p>
    <w:p w14:paraId="02B38687" w14:textId="5809DDD3" w:rsidR="008B3977" w:rsidRPr="00466B55" w:rsidRDefault="008B3977" w:rsidP="008B3977">
      <w:pPr>
        <w:pStyle w:val="acnormal"/>
        <w:numPr>
          <w:ilvl w:val="0"/>
          <w:numId w:val="9"/>
        </w:numPr>
        <w:ind w:left="426" w:hanging="426"/>
        <w:rPr>
          <w:rFonts w:ascii="Verdana" w:hAnsi="Verdana" w:cstheme="minorHAnsi"/>
          <w:sz w:val="18"/>
          <w:szCs w:val="18"/>
        </w:rPr>
      </w:pPr>
      <w:r w:rsidRPr="00466B55">
        <w:rPr>
          <w:rFonts w:ascii="Verdana" w:hAnsi="Verdana" w:cstheme="minorHAnsi"/>
          <w:sz w:val="18"/>
          <w:szCs w:val="18"/>
        </w:rPr>
        <w:t xml:space="preserve">Reklamaci materiálu uplatní u Prodávajícího zástupce Kupujícího písemně s uvedením vad. </w:t>
      </w:r>
      <w:r w:rsidR="00EE2F09">
        <w:rPr>
          <w:rFonts w:ascii="Verdana" w:hAnsi="Verdana" w:cstheme="minorHAnsi"/>
          <w:sz w:val="18"/>
          <w:szCs w:val="18"/>
        </w:rPr>
        <w:t xml:space="preserve">     </w:t>
      </w:r>
      <w:r w:rsidRPr="00466B55">
        <w:rPr>
          <w:rFonts w:ascii="Verdana" w:hAnsi="Verdana" w:cstheme="minorHAnsi"/>
          <w:sz w:val="18"/>
          <w:szCs w:val="18"/>
        </w:rPr>
        <w:t>K reklamaci přiloží vždy vadný materiál, příp. i další dokumentaci (přejímací zápis, fotodokumentace).</w:t>
      </w:r>
    </w:p>
    <w:p w14:paraId="0183A496" w14:textId="65279841" w:rsidR="008B3977" w:rsidRPr="00466B55" w:rsidRDefault="008B3977" w:rsidP="008B3977">
      <w:pPr>
        <w:pStyle w:val="acnormal"/>
        <w:numPr>
          <w:ilvl w:val="0"/>
          <w:numId w:val="9"/>
        </w:numPr>
        <w:ind w:left="426" w:hanging="426"/>
        <w:rPr>
          <w:rFonts w:ascii="Verdana" w:hAnsi="Verdana" w:cstheme="minorHAnsi"/>
          <w:sz w:val="18"/>
          <w:szCs w:val="18"/>
        </w:rPr>
      </w:pPr>
      <w:r w:rsidRPr="00466B55">
        <w:rPr>
          <w:rFonts w:ascii="Verdana" w:hAnsi="Verdana" w:cstheme="minorHAnsi"/>
          <w:sz w:val="18"/>
          <w:szCs w:val="18"/>
        </w:rPr>
        <w:t>V případě, že dodávka materiálu nebude uskutečněna v souladu s dílčí smlouvou Kupujícího, je Kupující oprávněn požádat o výměnu vadného materiálu na náklady Prodávajícího. Platba za takovou dodávku materiálu bude uskutečněna až po odstranění vad.</w:t>
      </w:r>
    </w:p>
    <w:p w14:paraId="4B2D33B0" w14:textId="3B08E808" w:rsidR="00024B0A" w:rsidRPr="00466B55" w:rsidRDefault="00024B0A" w:rsidP="00466B55">
      <w:pPr>
        <w:pStyle w:val="acnormal"/>
        <w:numPr>
          <w:ilvl w:val="0"/>
          <w:numId w:val="9"/>
        </w:numPr>
        <w:ind w:left="426" w:hanging="426"/>
        <w:rPr>
          <w:rFonts w:ascii="Verdana" w:hAnsi="Verdana" w:cstheme="minorHAnsi"/>
          <w:sz w:val="18"/>
          <w:szCs w:val="18"/>
        </w:rPr>
      </w:pPr>
      <w:r w:rsidRPr="00466B55">
        <w:rPr>
          <w:rFonts w:ascii="Verdana" w:hAnsi="Verdana" w:cstheme="minorHAnsi"/>
          <w:sz w:val="18"/>
          <w:szCs w:val="18"/>
        </w:rPr>
        <w:t>Smluvní strany se dohodly, že pokud Kupující zašle Prodávajícímu objednávku, v které bude uveden požadovaný termín dodání materiálu 2 měsíce ode dne doručení objednávky Prodávajícímu nebo termín delší, a pokud zároveň nejde o objednávku materiálu v rozsahu překračujícím 10 % předpokládaného rozsahu plnění oznámenému Kupujícím Prodávajícímu dle článku</w:t>
      </w:r>
      <w:r w:rsidR="00DA6334" w:rsidRPr="00466B55">
        <w:rPr>
          <w:rFonts w:ascii="Verdana" w:hAnsi="Verdana" w:cstheme="minorHAnsi"/>
          <w:sz w:val="18"/>
          <w:szCs w:val="18"/>
        </w:rPr>
        <w:t xml:space="preserve"> III. odst.</w:t>
      </w:r>
      <w:r w:rsidRPr="00466B55">
        <w:rPr>
          <w:rFonts w:ascii="Verdana" w:hAnsi="Verdana" w:cstheme="minorHAnsi"/>
          <w:sz w:val="18"/>
          <w:szCs w:val="18"/>
        </w:rPr>
        <w:t xml:space="preserve"> 4 této Rámcové dohody, je Kupující oprávněn legitimně očekávat, že takováto objednávka bude ze strany Prodávajícího akceptována, a dojde tedy k uzavření dílčí smlouvy.</w:t>
      </w:r>
    </w:p>
    <w:p w14:paraId="32CBE5E5" w14:textId="7DF38941" w:rsidR="00024B0A" w:rsidRPr="00DA6334" w:rsidRDefault="00024B0A" w:rsidP="00466B55">
      <w:pPr>
        <w:pStyle w:val="acnormal"/>
        <w:numPr>
          <w:ilvl w:val="0"/>
          <w:numId w:val="9"/>
        </w:numPr>
        <w:ind w:left="426" w:hanging="426"/>
        <w:rPr>
          <w:rFonts w:ascii="Verdana" w:hAnsi="Verdana" w:cstheme="minorHAnsi"/>
          <w:sz w:val="18"/>
          <w:szCs w:val="18"/>
        </w:rPr>
      </w:pPr>
      <w:r w:rsidRPr="00466B55">
        <w:rPr>
          <w:rFonts w:ascii="Verdana" w:hAnsi="Verdana" w:cstheme="minorHAnsi"/>
          <w:sz w:val="18"/>
          <w:szCs w:val="18"/>
        </w:rPr>
        <w:t xml:space="preserve">Prodávající se zavazuje pro případ, že neakceptuje objednávku uvedenou v článku </w:t>
      </w:r>
      <w:r w:rsidR="00DA6334" w:rsidRPr="00466B55">
        <w:rPr>
          <w:rFonts w:ascii="Verdana" w:hAnsi="Verdana" w:cstheme="minorHAnsi"/>
          <w:sz w:val="18"/>
          <w:szCs w:val="18"/>
        </w:rPr>
        <w:t>V. odst.</w:t>
      </w:r>
      <w:r w:rsidRPr="00466B55">
        <w:rPr>
          <w:rFonts w:ascii="Verdana" w:hAnsi="Verdana" w:cstheme="minorHAnsi"/>
          <w:sz w:val="18"/>
          <w:szCs w:val="18"/>
        </w:rPr>
        <w:t xml:space="preserve"> </w:t>
      </w:r>
      <w:r w:rsidR="00EB15CE">
        <w:rPr>
          <w:rFonts w:ascii="Verdana" w:hAnsi="Verdana" w:cstheme="minorHAnsi"/>
          <w:sz w:val="18"/>
          <w:szCs w:val="18"/>
        </w:rPr>
        <w:t>5</w:t>
      </w:r>
      <w:r w:rsidRPr="00466B55">
        <w:rPr>
          <w:rFonts w:ascii="Verdana" w:hAnsi="Verdana" w:cstheme="minorHAnsi"/>
          <w:sz w:val="18"/>
          <w:szCs w:val="18"/>
        </w:rPr>
        <w:t xml:space="preserve"> této Rámcové dohody a nedojde tak k uzavření dílčí smlouvy, uhradit Kupujícímu škodu, která mu prokazatelně vznikla v souvislosti s nedodáním materiálu Prodávajícím v termínech </w:t>
      </w:r>
      <w:r w:rsidR="00EE2F09">
        <w:rPr>
          <w:rFonts w:ascii="Verdana" w:hAnsi="Verdana" w:cstheme="minorHAnsi"/>
          <w:sz w:val="18"/>
          <w:szCs w:val="18"/>
        </w:rPr>
        <w:t xml:space="preserve">           </w:t>
      </w:r>
      <w:r w:rsidRPr="00466B55">
        <w:rPr>
          <w:rFonts w:ascii="Verdana" w:hAnsi="Verdana" w:cstheme="minorHAnsi"/>
          <w:sz w:val="18"/>
          <w:szCs w:val="18"/>
        </w:rPr>
        <w:t>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v rozsahu neuplatněném v písemné výzvě Kupujícího k úhradě škody.</w:t>
      </w:r>
    </w:p>
    <w:p w14:paraId="22767598" w14:textId="1205B401" w:rsidR="00DA6334" w:rsidRPr="00466B55" w:rsidRDefault="00DA6334" w:rsidP="00466B55">
      <w:pPr>
        <w:pStyle w:val="acnormal"/>
        <w:numPr>
          <w:ilvl w:val="0"/>
          <w:numId w:val="9"/>
        </w:numPr>
        <w:ind w:left="426" w:hanging="426"/>
        <w:rPr>
          <w:rFonts w:ascii="Verdana" w:hAnsi="Verdana" w:cstheme="minorHAnsi"/>
          <w:sz w:val="18"/>
          <w:szCs w:val="18"/>
        </w:rPr>
      </w:pPr>
      <w:r w:rsidRPr="00466B55">
        <w:rPr>
          <w:rFonts w:ascii="Verdana" w:hAnsi="Verdana" w:cstheme="minorHAnsi"/>
          <w:sz w:val="18"/>
          <w:szCs w:val="18"/>
        </w:rPr>
        <w:t>Odpovědnost za vady, kvalitu a nároky z ní vyplývající se řídí platnými TPD včetně jejich dodatků a změn v platném znění</w:t>
      </w:r>
      <w:r>
        <w:rPr>
          <w:rFonts w:ascii="Verdana" w:hAnsi="Verdana" w:cstheme="minorHAnsi"/>
          <w:sz w:val="18"/>
          <w:szCs w:val="18"/>
        </w:rPr>
        <w:t xml:space="preserve"> nebo </w:t>
      </w:r>
      <w:r w:rsidR="001447C4">
        <w:rPr>
          <w:rFonts w:ascii="Verdana" w:hAnsi="Verdana" w:cstheme="minorHAnsi"/>
          <w:sz w:val="18"/>
          <w:szCs w:val="18"/>
        </w:rPr>
        <w:t xml:space="preserve">Souhlasem </w:t>
      </w:r>
      <w:r>
        <w:rPr>
          <w:rFonts w:ascii="Verdana" w:hAnsi="Verdana" w:cstheme="minorHAnsi"/>
          <w:sz w:val="18"/>
          <w:szCs w:val="18"/>
        </w:rPr>
        <w:t>O</w:t>
      </w:r>
      <w:r w:rsidR="001447C4">
        <w:rPr>
          <w:rFonts w:ascii="Verdana" w:hAnsi="Verdana" w:cstheme="minorHAnsi"/>
          <w:sz w:val="18"/>
          <w:szCs w:val="18"/>
        </w:rPr>
        <w:t>dboru</w:t>
      </w:r>
      <w:r>
        <w:rPr>
          <w:rFonts w:ascii="Verdana" w:hAnsi="Verdana" w:cstheme="minorHAnsi"/>
          <w:sz w:val="18"/>
          <w:szCs w:val="18"/>
        </w:rPr>
        <w:t xml:space="preserve"> traťového hospodářství</w:t>
      </w:r>
      <w:r w:rsidRPr="00466B55">
        <w:rPr>
          <w:rFonts w:ascii="Verdana" w:hAnsi="Verdana" w:cstheme="minorHAnsi"/>
          <w:sz w:val="18"/>
          <w:szCs w:val="18"/>
        </w:rPr>
        <w:t xml:space="preserve">, </w:t>
      </w:r>
      <w:r w:rsidR="00EE2F09">
        <w:rPr>
          <w:rFonts w:ascii="Verdana" w:hAnsi="Verdana" w:cstheme="minorHAnsi"/>
          <w:sz w:val="18"/>
          <w:szCs w:val="18"/>
        </w:rPr>
        <w:t>O</w:t>
      </w:r>
      <w:r w:rsidRPr="00466B55">
        <w:rPr>
          <w:rFonts w:ascii="Verdana" w:hAnsi="Verdana" w:cstheme="minorHAnsi"/>
          <w:sz w:val="18"/>
          <w:szCs w:val="18"/>
        </w:rPr>
        <w:t>bchodními podmínkami, příslušnými ustanoveními občanského zákoníku, přičemž platné TPD včetně jejich dodatků a změn</w:t>
      </w:r>
      <w:r w:rsidR="00230775">
        <w:rPr>
          <w:rFonts w:ascii="Verdana" w:hAnsi="Verdana" w:cstheme="minorHAnsi"/>
          <w:sz w:val="18"/>
          <w:szCs w:val="18"/>
        </w:rPr>
        <w:t xml:space="preserve"> v platném znění nebo S</w:t>
      </w:r>
      <w:r>
        <w:rPr>
          <w:rFonts w:ascii="Verdana" w:hAnsi="Verdana" w:cstheme="minorHAnsi"/>
          <w:sz w:val="18"/>
          <w:szCs w:val="18"/>
        </w:rPr>
        <w:t>ouhlas O</w:t>
      </w:r>
      <w:r w:rsidR="00230775">
        <w:rPr>
          <w:rFonts w:ascii="Verdana" w:hAnsi="Verdana" w:cstheme="minorHAnsi"/>
          <w:sz w:val="18"/>
          <w:szCs w:val="18"/>
        </w:rPr>
        <w:t>dboru</w:t>
      </w:r>
      <w:r>
        <w:rPr>
          <w:rFonts w:ascii="Verdana" w:hAnsi="Verdana" w:cstheme="minorHAnsi"/>
          <w:sz w:val="18"/>
          <w:szCs w:val="18"/>
        </w:rPr>
        <w:t xml:space="preserve"> traťového hospodářství</w:t>
      </w:r>
      <w:r w:rsidRPr="00466B55">
        <w:rPr>
          <w:rFonts w:ascii="Verdana" w:hAnsi="Verdana" w:cstheme="minorHAnsi"/>
          <w:sz w:val="18"/>
          <w:szCs w:val="18"/>
        </w:rPr>
        <w:t xml:space="preserve">, mají přednost před občanským zákoníkem a </w:t>
      </w:r>
      <w:r w:rsidR="00EE2F09">
        <w:rPr>
          <w:rFonts w:ascii="Verdana" w:hAnsi="Verdana" w:cstheme="minorHAnsi"/>
          <w:sz w:val="18"/>
          <w:szCs w:val="18"/>
        </w:rPr>
        <w:t>O</w:t>
      </w:r>
      <w:r w:rsidRPr="00466B55">
        <w:rPr>
          <w:rFonts w:ascii="Verdana" w:hAnsi="Verdana" w:cstheme="minorHAnsi"/>
          <w:sz w:val="18"/>
          <w:szCs w:val="18"/>
        </w:rPr>
        <w:t xml:space="preserve">bchodními podmínkami, </w:t>
      </w:r>
      <w:r w:rsidR="00EE2F09">
        <w:rPr>
          <w:rFonts w:ascii="Verdana" w:hAnsi="Verdana" w:cstheme="minorHAnsi"/>
          <w:sz w:val="18"/>
          <w:szCs w:val="18"/>
        </w:rPr>
        <w:t>O</w:t>
      </w:r>
      <w:r w:rsidRPr="00466B55">
        <w:rPr>
          <w:rFonts w:ascii="Verdana" w:hAnsi="Verdana" w:cstheme="minorHAnsi"/>
          <w:sz w:val="18"/>
          <w:szCs w:val="18"/>
        </w:rPr>
        <w:t>bchodní podmínky mají přednost před občanským zákoníkem.</w:t>
      </w:r>
    </w:p>
    <w:p w14:paraId="3E0F08D2" w14:textId="77777777" w:rsidR="004859EC" w:rsidRPr="00730F95" w:rsidRDefault="004859EC" w:rsidP="004859EC">
      <w:pPr>
        <w:pStyle w:val="acnormal"/>
        <w:numPr>
          <w:ilvl w:val="0"/>
          <w:numId w:val="4"/>
        </w:numPr>
        <w:spacing w:before="360" w:after="240" w:line="240" w:lineRule="auto"/>
        <w:ind w:left="714" w:hanging="357"/>
        <w:jc w:val="left"/>
        <w:rPr>
          <w:rFonts w:ascii="Verdana" w:hAnsi="Verdana" w:cstheme="minorHAnsi"/>
          <w:b/>
          <w:sz w:val="22"/>
        </w:rPr>
      </w:pPr>
      <w:r w:rsidRPr="00730F95">
        <w:rPr>
          <w:rFonts w:ascii="Verdana" w:hAnsi="Verdana" w:cstheme="minorHAnsi"/>
          <w:b/>
          <w:sz w:val="22"/>
        </w:rPr>
        <w:lastRenderedPageBreak/>
        <w:t>ODPOVĚDNÉ ZADÁVÁNÍ</w:t>
      </w:r>
    </w:p>
    <w:p w14:paraId="61D22658" w14:textId="77777777" w:rsidR="004859EC" w:rsidRPr="00F30C46" w:rsidRDefault="004859EC" w:rsidP="007F0EF8">
      <w:pPr>
        <w:pStyle w:val="Odstavecseseznamem"/>
        <w:numPr>
          <w:ilvl w:val="0"/>
          <w:numId w:val="17"/>
        </w:numPr>
        <w:overflowPunct w:val="0"/>
        <w:autoSpaceDE w:val="0"/>
        <w:autoSpaceDN w:val="0"/>
        <w:adjustRightInd w:val="0"/>
        <w:spacing w:after="120" w:line="240" w:lineRule="auto"/>
        <w:contextualSpacing w:val="0"/>
        <w:textAlignment w:val="baseline"/>
        <w:rPr>
          <w:rFonts w:ascii="Verdana" w:hAnsi="Verdana"/>
          <w:vanish/>
          <w:sz w:val="18"/>
          <w:szCs w:val="18"/>
          <w:highlight w:val="green"/>
        </w:rPr>
      </w:pPr>
    </w:p>
    <w:p w14:paraId="5615F7CD" w14:textId="77777777" w:rsidR="004859EC" w:rsidRPr="00F30C46" w:rsidRDefault="004859EC" w:rsidP="007F0EF8">
      <w:pPr>
        <w:pStyle w:val="Odstavecseseznamem"/>
        <w:numPr>
          <w:ilvl w:val="0"/>
          <w:numId w:val="17"/>
        </w:numPr>
        <w:overflowPunct w:val="0"/>
        <w:autoSpaceDE w:val="0"/>
        <w:autoSpaceDN w:val="0"/>
        <w:adjustRightInd w:val="0"/>
        <w:spacing w:after="120" w:line="240" w:lineRule="auto"/>
        <w:contextualSpacing w:val="0"/>
        <w:textAlignment w:val="baseline"/>
        <w:rPr>
          <w:rFonts w:ascii="Verdana" w:hAnsi="Verdana"/>
          <w:vanish/>
          <w:sz w:val="18"/>
          <w:szCs w:val="18"/>
          <w:highlight w:val="green"/>
        </w:rPr>
      </w:pPr>
    </w:p>
    <w:p w14:paraId="23D05AA7" w14:textId="77777777" w:rsidR="004859EC" w:rsidRPr="00730F95" w:rsidRDefault="004859EC" w:rsidP="007F0EF8">
      <w:pPr>
        <w:pStyle w:val="acnormalbulleted"/>
        <w:numPr>
          <w:ilvl w:val="0"/>
          <w:numId w:val="16"/>
        </w:numPr>
        <w:tabs>
          <w:tab w:val="clear" w:pos="426"/>
        </w:tabs>
        <w:ind w:left="426" w:hanging="357"/>
        <w:rPr>
          <w:rFonts w:ascii="Verdana" w:hAnsi="Verdana"/>
          <w:sz w:val="18"/>
          <w:szCs w:val="18"/>
        </w:rPr>
      </w:pPr>
      <w:r w:rsidRPr="00730F95">
        <w:rPr>
          <w:rFonts w:ascii="Verdana" w:hAnsi="Verdana"/>
          <w:sz w:val="18"/>
          <w:szCs w:val="18"/>
        </w:rPr>
        <w:t xml:space="preserve">Kupující je povinen při vytváření zadávacích podmínek, včetně pravidel pro hodnocení nabídek a výběru dodavatele zadávacího řízení, na </w:t>
      </w:r>
      <w:proofErr w:type="gramStart"/>
      <w:r w:rsidRPr="00730F95">
        <w:rPr>
          <w:rFonts w:ascii="Verdana" w:hAnsi="Verdana"/>
          <w:sz w:val="18"/>
          <w:szCs w:val="18"/>
        </w:rPr>
        <w:t>základě</w:t>
      </w:r>
      <w:proofErr w:type="gramEnd"/>
      <w:r w:rsidRPr="00730F95">
        <w:rPr>
          <w:rFonts w:ascii="Verdana" w:hAnsi="Verdana"/>
          <w:sz w:val="18"/>
          <w:szCs w:val="18"/>
        </w:rPr>
        <w:t xml:space="preserve"> kterého byla uzavřena tato Rámcová dohoda dodržovat zásady sociálně odpovědného zadávání, environmentálně odpovědného zadávání a inovací tak, jak jsou definovány v § 28 odst. 1 písm. p) až r) zákona č. 134/2016 Sb. o zadávání veřejných zakázek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106" w:name="_Toc7527227"/>
      <w:bookmarkStart w:id="107" w:name="_Toc13818469"/>
    </w:p>
    <w:p w14:paraId="0B3270B8" w14:textId="77777777" w:rsidR="004859EC" w:rsidRPr="00730F95" w:rsidRDefault="004859EC" w:rsidP="007F0EF8">
      <w:pPr>
        <w:pStyle w:val="acnormalbulleted"/>
        <w:numPr>
          <w:ilvl w:val="0"/>
          <w:numId w:val="16"/>
        </w:numPr>
        <w:tabs>
          <w:tab w:val="clear" w:pos="426"/>
        </w:tabs>
        <w:ind w:left="426" w:hanging="357"/>
        <w:rPr>
          <w:rFonts w:ascii="Verdana" w:hAnsi="Verdana"/>
          <w:sz w:val="18"/>
          <w:szCs w:val="18"/>
        </w:rPr>
      </w:pPr>
      <w:r w:rsidRPr="00730F95">
        <w:rPr>
          <w:rFonts w:ascii="Verdana" w:hAnsi="Verdana"/>
          <w:sz w:val="18"/>
          <w:szCs w:val="18"/>
        </w:rPr>
        <w:t>Prodávající se zavazuje ujednat si s dalšími osobami, které se na jeho straně podílejí</w:t>
      </w:r>
      <w:r w:rsidRPr="00730F95">
        <w:rPr>
          <w:rFonts w:ascii="Verdana" w:hAnsi="Verdana"/>
          <w:sz w:val="18"/>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dokumentace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44385E54" w14:textId="6E7FC6AC" w:rsidR="004859EC" w:rsidRPr="0041124D" w:rsidRDefault="004859EC" w:rsidP="007F0EF8">
      <w:pPr>
        <w:pStyle w:val="acnormalbulleted"/>
        <w:numPr>
          <w:ilvl w:val="0"/>
          <w:numId w:val="16"/>
        </w:numPr>
        <w:tabs>
          <w:tab w:val="clear" w:pos="426"/>
        </w:tabs>
        <w:ind w:left="426" w:hanging="357"/>
        <w:rPr>
          <w:rFonts w:ascii="Verdana" w:hAnsi="Verdana" w:cstheme="minorHAnsi"/>
          <w:sz w:val="18"/>
          <w:szCs w:val="18"/>
        </w:rPr>
      </w:pPr>
      <w:r w:rsidRPr="00730F95">
        <w:rPr>
          <w:rFonts w:ascii="Verdana" w:hAnsi="Verdana"/>
          <w:sz w:val="18"/>
          <w:szCs w:val="18"/>
        </w:rPr>
        <w:t xml:space="preserve">Prodávající se zavazuje uhradit smluvní pokutu ve výši 1.000 Kč za </w:t>
      </w:r>
      <w:r w:rsidR="00A0142A" w:rsidRPr="00730F95">
        <w:rPr>
          <w:rFonts w:ascii="Verdana" w:hAnsi="Verdana"/>
          <w:sz w:val="18"/>
          <w:szCs w:val="18"/>
        </w:rPr>
        <w:t>každý,</w:t>
      </w:r>
      <w:r w:rsidRPr="00730F95">
        <w:rPr>
          <w:rFonts w:ascii="Verdana" w:hAnsi="Verdana"/>
          <w:sz w:val="18"/>
          <w:szCs w:val="18"/>
        </w:rPr>
        <w:t xml:space="preserve"> byť i započatý den prodlení se splněním povinnosti předložit smluvní dokumentaci dle předchozího odstavce Rámcové dohody. Prodávající se dále zavazuje uhradit smluvní pokutu ve výši 1.000 Kč za </w:t>
      </w:r>
      <w:r w:rsidR="00A0142A" w:rsidRPr="00730F95">
        <w:rPr>
          <w:rFonts w:ascii="Verdana" w:hAnsi="Verdana"/>
          <w:sz w:val="18"/>
          <w:szCs w:val="18"/>
        </w:rPr>
        <w:t>každý,</w:t>
      </w:r>
      <w:r w:rsidRPr="00730F95">
        <w:rPr>
          <w:rFonts w:ascii="Verdana" w:hAnsi="Verdana"/>
          <w:sz w:val="18"/>
          <w:szCs w:val="18"/>
        </w:rPr>
        <w:t xml:space="preserve">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r w:rsidRPr="00730F95">
        <w:rPr>
          <w:rFonts w:ascii="Verdana" w:hAnsi="Verdana" w:cstheme="minorHAnsi"/>
          <w:sz w:val="18"/>
          <w:szCs w:val="18"/>
        </w:rPr>
        <w:t>.</w:t>
      </w:r>
      <w:bookmarkEnd w:id="106"/>
      <w:bookmarkEnd w:id="107"/>
    </w:p>
    <w:p w14:paraId="164DA9CE" w14:textId="77777777"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629ABDD3"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w:t>
      </w:r>
      <w:r w:rsidR="00EE2F09">
        <w:rPr>
          <w:rFonts w:ascii="Verdana" w:hAnsi="Verdana" w:cstheme="minorHAnsi"/>
          <w:sz w:val="18"/>
          <w:szCs w:val="18"/>
        </w:rPr>
        <w:t xml:space="preserve">              </w:t>
      </w:r>
      <w:r w:rsidRPr="008B5521">
        <w:rPr>
          <w:rFonts w:ascii="Verdana" w:hAnsi="Verdana" w:cstheme="minorHAnsi"/>
          <w:sz w:val="18"/>
          <w:szCs w:val="18"/>
        </w:rPr>
        <w:t xml:space="preserve">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w:t>
      </w:r>
      <w:r w:rsidRPr="008B5521">
        <w:rPr>
          <w:rFonts w:ascii="Verdana" w:hAnsi="Verdana" w:cstheme="minorHAnsi"/>
          <w:sz w:val="18"/>
          <w:szCs w:val="18"/>
        </w:rPr>
        <w:lastRenderedPageBreak/>
        <w:t>nejedná ani o informace, které nemohou být v registru smluv uveřejněny na základě ustanovení § 3 odst. 1 ZRS.</w:t>
      </w:r>
    </w:p>
    <w:p w14:paraId="164DA9D2" w14:textId="4817531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w:t>
      </w:r>
      <w:r w:rsidR="00EE2F09">
        <w:rPr>
          <w:rFonts w:ascii="Verdana" w:hAnsi="Verdana" w:cstheme="minorHAnsi"/>
          <w:sz w:val="18"/>
          <w:szCs w:val="18"/>
        </w:rPr>
        <w:t xml:space="preserve">   </w:t>
      </w:r>
      <w:r w:rsidRPr="008B5521">
        <w:rPr>
          <w:rFonts w:ascii="Verdana" w:hAnsi="Verdana" w:cstheme="minorHAnsi"/>
          <w:sz w:val="18"/>
          <w:szCs w:val="18"/>
        </w:rPr>
        <w:t xml:space="preserve">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05FBC93A" w:rsidR="006A4A0B" w:rsidRPr="008B5521"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w:t>
      </w:r>
      <w:r w:rsidR="00024B0A">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Poddoda</w:t>
      </w:r>
      <w:r w:rsidR="00024B0A">
        <w:rPr>
          <w:rFonts w:ascii="Verdana" w:hAnsi="Verdana" w:cstheme="minorHAnsi"/>
          <w:sz w:val="18"/>
          <w:szCs w:val="18"/>
        </w:rPr>
        <w:t>vatele neuvedeného v příloze č. 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V případě, že Prodávající žádá o změnu poddod</w:t>
      </w:r>
      <w:r w:rsidR="00024B0A">
        <w:rPr>
          <w:rFonts w:ascii="Verdana" w:hAnsi="Verdana" w:cstheme="minorHAnsi"/>
          <w:sz w:val="18"/>
          <w:szCs w:val="18"/>
        </w:rPr>
        <w:t>avatele uvedeného v příloze č. 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r w:rsidR="00B91486">
        <w:rPr>
          <w:rFonts w:ascii="Verdana" w:hAnsi="Verdana" w:cstheme="minorHAnsi"/>
          <w:sz w:val="18"/>
          <w:szCs w:val="18"/>
        </w:rPr>
        <w:t xml:space="preserve"> Příloha č. 3 této Rámcové dohody je tvořena seznamy poddodavatelů jednotlivých Prodávajících.</w:t>
      </w:r>
    </w:p>
    <w:p w14:paraId="0AB43CCE" w14:textId="77777777" w:rsidR="00CC1B0C" w:rsidRDefault="00CC1B0C" w:rsidP="00CC1B0C">
      <w:pPr>
        <w:pStyle w:val="acnormal"/>
        <w:numPr>
          <w:ilvl w:val="0"/>
          <w:numId w:val="4"/>
        </w:numPr>
        <w:spacing w:before="360" w:after="240"/>
        <w:ind w:left="714" w:hanging="357"/>
        <w:jc w:val="left"/>
        <w:rPr>
          <w:rFonts w:ascii="Verdana" w:hAnsi="Verdana" w:cstheme="minorHAnsi"/>
          <w:b/>
          <w:sz w:val="22"/>
        </w:rPr>
      </w:pPr>
      <w:r>
        <w:rPr>
          <w:rFonts w:ascii="Verdana" w:hAnsi="Verdana" w:cstheme="minorHAnsi"/>
          <w:b/>
          <w:sz w:val="22"/>
        </w:rPr>
        <w:t>Střet zájmů</w:t>
      </w:r>
    </w:p>
    <w:p w14:paraId="3F8D522C" w14:textId="13065D08" w:rsidR="00CC1B0C" w:rsidRPr="007E6C88" w:rsidRDefault="00D71341" w:rsidP="007F0EF8">
      <w:pPr>
        <w:numPr>
          <w:ilvl w:val="0"/>
          <w:numId w:val="21"/>
        </w:numPr>
        <w:spacing w:before="120" w:after="120"/>
        <w:jc w:val="both"/>
        <w:rPr>
          <w:rFonts w:ascii="Verdana" w:hAnsi="Verdana" w:cstheme="minorHAnsi"/>
          <w:b/>
          <w:sz w:val="22"/>
        </w:rPr>
      </w:pPr>
      <w:r>
        <w:rPr>
          <w:rFonts w:ascii="Verdana" w:eastAsia="Verdana" w:hAnsi="Verdana"/>
          <w:sz w:val="18"/>
          <w:szCs w:val="18"/>
        </w:rPr>
        <w:t>Prodávající</w:t>
      </w:r>
      <w:r w:rsidR="00CC1B0C" w:rsidRPr="0030101F">
        <w:rPr>
          <w:rFonts w:ascii="Verdana" w:eastAsia="Verdana" w:hAnsi="Verdana"/>
          <w:sz w:val="18"/>
          <w:szCs w:val="18"/>
        </w:rPr>
        <w:t xml:space="preserve"> se z</w:t>
      </w:r>
      <w:r>
        <w:rPr>
          <w:rFonts w:ascii="Verdana" w:eastAsia="Verdana" w:hAnsi="Verdana"/>
          <w:sz w:val="18"/>
          <w:szCs w:val="18"/>
        </w:rPr>
        <w:t>avazuje po dobu účinnosti této R</w:t>
      </w:r>
      <w:r w:rsidR="00CC1B0C" w:rsidRPr="0030101F">
        <w:rPr>
          <w:rFonts w:ascii="Verdana" w:eastAsia="Verdana" w:hAnsi="Verdana"/>
          <w:sz w:val="18"/>
          <w:szCs w:val="18"/>
        </w:rPr>
        <w:t>ámcové dohody, nebo po dobu účinnosti dílčích sm</w:t>
      </w:r>
      <w:r>
        <w:rPr>
          <w:rFonts w:ascii="Verdana" w:eastAsia="Verdana" w:hAnsi="Verdana"/>
          <w:sz w:val="18"/>
          <w:szCs w:val="18"/>
        </w:rPr>
        <w:t>luv uzavřených na základě této R</w:t>
      </w:r>
      <w:r w:rsidR="00CC1B0C" w:rsidRPr="0030101F">
        <w:rPr>
          <w:rFonts w:ascii="Verdana" w:eastAsia="Verdana" w:hAnsi="Verdana"/>
          <w:sz w:val="18"/>
          <w:szCs w:val="18"/>
        </w:rPr>
        <w:t>ámcové dohody, přesáh</w:t>
      </w:r>
      <w:r>
        <w:rPr>
          <w:rFonts w:ascii="Verdana" w:eastAsia="Verdana" w:hAnsi="Verdana"/>
          <w:sz w:val="18"/>
          <w:szCs w:val="18"/>
        </w:rPr>
        <w:t>ne-li tato doba dobu účinnosti R</w:t>
      </w:r>
      <w:r w:rsidR="00CC1B0C" w:rsidRPr="0030101F">
        <w:rPr>
          <w:rFonts w:ascii="Verdana" w:eastAsia="Verdana" w:hAnsi="Verdana"/>
          <w:sz w:val="18"/>
          <w:szCs w:val="18"/>
        </w:rPr>
        <w:t xml:space="preserve">ámcové dohody, že v případě, kdy se stane obchodní společností ve smyslu ustanovení § </w:t>
      </w:r>
      <w:proofErr w:type="gramStart"/>
      <w:r w:rsidR="00CC1B0C" w:rsidRPr="0030101F">
        <w:rPr>
          <w:rFonts w:ascii="Verdana" w:eastAsia="Verdana" w:hAnsi="Verdana"/>
          <w:sz w:val="18"/>
          <w:szCs w:val="18"/>
        </w:rPr>
        <w:t>4b</w:t>
      </w:r>
      <w:proofErr w:type="gramEnd"/>
      <w:r w:rsidR="00CC1B0C" w:rsidRPr="0030101F">
        <w:rPr>
          <w:rFonts w:ascii="Verdana" w:eastAsia="Verdana" w:hAnsi="Verdana"/>
          <w:sz w:val="18"/>
          <w:szCs w:val="18"/>
        </w:rPr>
        <w:t xml:space="preserve"> zákona č. 159/2006 Sb., o střetu zájmů, ve znění pozdějších předpisů, oz</w:t>
      </w:r>
      <w:r>
        <w:rPr>
          <w:rFonts w:ascii="Verdana" w:eastAsia="Verdana" w:hAnsi="Verdana"/>
          <w:sz w:val="18"/>
          <w:szCs w:val="18"/>
        </w:rPr>
        <w:t>námí tuto skutečnost Kupujícímu</w:t>
      </w:r>
      <w:r w:rsidR="00CC1B0C" w:rsidRPr="0030101F">
        <w:rPr>
          <w:rFonts w:ascii="Verdana" w:eastAsia="Verdana" w:hAnsi="Verdana"/>
          <w:sz w:val="18"/>
          <w:szCs w:val="18"/>
        </w:rPr>
        <w:t xml:space="preserve"> bez zbytečného odkladu.</w:t>
      </w:r>
    </w:p>
    <w:p w14:paraId="2B9649B0" w14:textId="71E9A75E" w:rsidR="00CC1B0C" w:rsidRPr="0030101F" w:rsidRDefault="00D71341" w:rsidP="007F0EF8">
      <w:pPr>
        <w:numPr>
          <w:ilvl w:val="0"/>
          <w:numId w:val="21"/>
        </w:numPr>
        <w:spacing w:before="120" w:after="120"/>
        <w:jc w:val="both"/>
        <w:rPr>
          <w:rFonts w:ascii="Verdana" w:eastAsia="Times New Roman" w:hAnsi="Verdana" w:cs="Arial"/>
          <w:bCs/>
          <w:iCs/>
          <w:sz w:val="18"/>
          <w:szCs w:val="28"/>
        </w:rPr>
      </w:pPr>
      <w:r>
        <w:rPr>
          <w:rFonts w:ascii="Verdana" w:eastAsia="Times New Roman" w:hAnsi="Verdana" w:cs="Arial"/>
          <w:bCs/>
          <w:iCs/>
          <w:sz w:val="18"/>
          <w:szCs w:val="28"/>
        </w:rPr>
        <w:t>Prodávající</w:t>
      </w:r>
      <w:r w:rsidR="00CC1B0C" w:rsidRPr="0030101F">
        <w:rPr>
          <w:rFonts w:ascii="Verdana" w:eastAsia="Times New Roman" w:hAnsi="Verdana" w:cs="Arial"/>
          <w:bCs/>
          <w:iCs/>
          <w:sz w:val="18"/>
          <w:szCs w:val="28"/>
        </w:rPr>
        <w:t xml:space="preserve"> se zavazuje, že v případě, kdy se poddodavatel:</w:t>
      </w:r>
    </w:p>
    <w:p w14:paraId="3F95A766" w14:textId="4ECDC4A6" w:rsidR="00CC1B0C" w:rsidRPr="0030101F" w:rsidRDefault="00D71341" w:rsidP="007F0EF8">
      <w:pPr>
        <w:numPr>
          <w:ilvl w:val="0"/>
          <w:numId w:val="22"/>
        </w:numPr>
        <w:spacing w:after="120" w:line="264" w:lineRule="auto"/>
        <w:jc w:val="both"/>
        <w:outlineLvl w:val="1"/>
        <w:rPr>
          <w:rFonts w:ascii="Verdana" w:eastAsia="Times New Roman" w:hAnsi="Verdana" w:cs="Arial"/>
          <w:bCs/>
          <w:iCs/>
          <w:sz w:val="18"/>
          <w:szCs w:val="28"/>
        </w:rPr>
      </w:pPr>
      <w:r>
        <w:rPr>
          <w:rFonts w:ascii="Verdana" w:eastAsia="Times New Roman" w:hAnsi="Verdana" w:cs="Arial"/>
          <w:bCs/>
          <w:iCs/>
          <w:sz w:val="18"/>
          <w:szCs w:val="28"/>
        </w:rPr>
        <w:t>kterým prokazoval Prodávající</w:t>
      </w:r>
      <w:r w:rsidR="00CC1B0C" w:rsidRPr="0030101F">
        <w:rPr>
          <w:rFonts w:ascii="Verdana" w:eastAsia="Times New Roman" w:hAnsi="Verdana" w:cs="Arial"/>
          <w:bCs/>
          <w:iCs/>
          <w:sz w:val="18"/>
          <w:szCs w:val="28"/>
        </w:rPr>
        <w:t xml:space="preserve"> část kvalifikace v </w:t>
      </w:r>
      <w:r w:rsidRPr="00D71341">
        <w:rPr>
          <w:rFonts w:ascii="Verdana" w:eastAsia="Times New Roman" w:hAnsi="Verdana" w:cs="Arial"/>
          <w:bCs/>
          <w:iCs/>
          <w:sz w:val="18"/>
          <w:szCs w:val="28"/>
        </w:rPr>
        <w:t>zadávacím</w:t>
      </w:r>
      <w:r w:rsidR="00CC1B0C" w:rsidRPr="00D71341">
        <w:rPr>
          <w:rFonts w:ascii="Verdana" w:eastAsia="Times New Roman" w:hAnsi="Verdana" w:cs="Arial"/>
          <w:bCs/>
          <w:iCs/>
          <w:sz w:val="18"/>
          <w:szCs w:val="28"/>
        </w:rPr>
        <w:t xml:space="preserve"> řízení</w:t>
      </w:r>
      <w:r w:rsidR="00CC1B0C" w:rsidRPr="0030101F">
        <w:rPr>
          <w:rFonts w:ascii="Verdana" w:eastAsia="Times New Roman" w:hAnsi="Verdana" w:cs="Arial"/>
          <w:bCs/>
          <w:iCs/>
          <w:sz w:val="18"/>
          <w:szCs w:val="28"/>
        </w:rPr>
        <w:t xml:space="preserve"> na uzavření této rámcové dohody, nebo</w:t>
      </w:r>
    </w:p>
    <w:p w14:paraId="6B43D250" w14:textId="2F476F41" w:rsidR="00CC1B0C" w:rsidRDefault="00CC1B0C" w:rsidP="007F0EF8">
      <w:pPr>
        <w:numPr>
          <w:ilvl w:val="0"/>
          <w:numId w:val="22"/>
        </w:numPr>
        <w:spacing w:after="120" w:line="264" w:lineRule="auto"/>
        <w:jc w:val="both"/>
        <w:outlineLvl w:val="1"/>
        <w:rPr>
          <w:rFonts w:ascii="Verdana" w:eastAsia="Times New Roman" w:hAnsi="Verdana" w:cs="Arial"/>
          <w:bCs/>
          <w:iCs/>
          <w:sz w:val="18"/>
          <w:szCs w:val="28"/>
        </w:rPr>
      </w:pPr>
      <w:r w:rsidRPr="0030101F">
        <w:rPr>
          <w:rFonts w:ascii="Verdana" w:eastAsia="Times New Roman" w:hAnsi="Verdana" w:cs="Arial"/>
          <w:bCs/>
          <w:iCs/>
          <w:sz w:val="18"/>
          <w:szCs w:val="28"/>
        </w:rPr>
        <w:t xml:space="preserve">který nahradil původního poddodavatele postupem dle </w:t>
      </w:r>
      <w:r>
        <w:rPr>
          <w:rFonts w:ascii="Verdana" w:eastAsia="Times New Roman" w:hAnsi="Verdana" w:cs="Arial"/>
          <w:bCs/>
          <w:iCs/>
          <w:sz w:val="18"/>
          <w:szCs w:val="28"/>
        </w:rPr>
        <w:t>čl. VI</w:t>
      </w:r>
      <w:r w:rsidR="00216590">
        <w:rPr>
          <w:rFonts w:ascii="Verdana" w:eastAsia="Times New Roman" w:hAnsi="Verdana" w:cs="Arial"/>
          <w:bCs/>
          <w:iCs/>
          <w:sz w:val="18"/>
          <w:szCs w:val="28"/>
        </w:rPr>
        <w:t>I</w:t>
      </w:r>
      <w:r>
        <w:rPr>
          <w:rFonts w:ascii="Verdana" w:eastAsia="Times New Roman" w:hAnsi="Verdana" w:cs="Arial"/>
          <w:bCs/>
          <w:iCs/>
          <w:sz w:val="18"/>
          <w:szCs w:val="28"/>
        </w:rPr>
        <w:t>.</w:t>
      </w:r>
      <w:r w:rsidRPr="0030101F">
        <w:rPr>
          <w:rFonts w:ascii="Verdana" w:eastAsia="Times New Roman" w:hAnsi="Verdana" w:cs="Arial"/>
          <w:bCs/>
          <w:iCs/>
          <w:sz w:val="18"/>
          <w:szCs w:val="28"/>
        </w:rPr>
        <w:t xml:space="preserve"> odst. 5 této r</w:t>
      </w:r>
      <w:r w:rsidR="00216590">
        <w:rPr>
          <w:rFonts w:ascii="Verdana" w:eastAsia="Times New Roman" w:hAnsi="Verdana" w:cs="Arial"/>
          <w:bCs/>
          <w:iCs/>
          <w:sz w:val="18"/>
          <w:szCs w:val="28"/>
        </w:rPr>
        <w:t>ámcové dohody, kterým Prodávající</w:t>
      </w:r>
      <w:r w:rsidRPr="0030101F">
        <w:rPr>
          <w:rFonts w:ascii="Verdana" w:eastAsia="Times New Roman" w:hAnsi="Verdana" w:cs="Arial"/>
          <w:bCs/>
          <w:iCs/>
          <w:sz w:val="18"/>
          <w:szCs w:val="28"/>
        </w:rPr>
        <w:t xml:space="preserve"> prokazoval část k</w:t>
      </w:r>
      <w:r w:rsidR="00216590">
        <w:rPr>
          <w:rFonts w:ascii="Verdana" w:eastAsia="Times New Roman" w:hAnsi="Verdana" w:cs="Arial"/>
          <w:bCs/>
          <w:iCs/>
          <w:sz w:val="18"/>
          <w:szCs w:val="28"/>
        </w:rPr>
        <w:t>valifikace v zadávacím řízení na</w:t>
      </w:r>
      <w:r w:rsidR="003533F4">
        <w:rPr>
          <w:rFonts w:ascii="Verdana" w:eastAsia="Times New Roman" w:hAnsi="Verdana" w:cs="Arial"/>
          <w:bCs/>
          <w:iCs/>
          <w:sz w:val="18"/>
          <w:szCs w:val="28"/>
        </w:rPr>
        <w:t> </w:t>
      </w:r>
      <w:r w:rsidR="00216590">
        <w:rPr>
          <w:rFonts w:ascii="Verdana" w:eastAsia="Times New Roman" w:hAnsi="Verdana" w:cs="Arial"/>
          <w:bCs/>
          <w:iCs/>
          <w:sz w:val="18"/>
          <w:szCs w:val="28"/>
        </w:rPr>
        <w:t>uzavření této R</w:t>
      </w:r>
      <w:r w:rsidRPr="0030101F">
        <w:rPr>
          <w:rFonts w:ascii="Verdana" w:eastAsia="Times New Roman" w:hAnsi="Verdana" w:cs="Arial"/>
          <w:bCs/>
          <w:iCs/>
          <w:sz w:val="18"/>
          <w:szCs w:val="28"/>
        </w:rPr>
        <w:t>ámcové dohody,</w:t>
      </w:r>
    </w:p>
    <w:p w14:paraId="23E8343C" w14:textId="2706C5A4" w:rsidR="00CC1B0C" w:rsidRPr="0030101F" w:rsidRDefault="00CC1B0C" w:rsidP="00CC1B0C">
      <w:pPr>
        <w:spacing w:after="120" w:line="264" w:lineRule="auto"/>
        <w:ind w:left="567"/>
        <w:jc w:val="both"/>
        <w:outlineLvl w:val="1"/>
        <w:rPr>
          <w:rFonts w:ascii="Verdana" w:eastAsia="Times New Roman" w:hAnsi="Verdana" w:cs="Arial"/>
          <w:bCs/>
          <w:iCs/>
          <w:sz w:val="18"/>
          <w:szCs w:val="28"/>
        </w:rPr>
      </w:pPr>
      <w:r w:rsidRPr="0030101F">
        <w:rPr>
          <w:rFonts w:ascii="Verdana" w:eastAsia="Times New Roman" w:hAnsi="Verdana" w:cs="Arial"/>
          <w:bCs/>
          <w:iCs/>
          <w:sz w:val="18"/>
          <w:szCs w:val="28"/>
        </w:rPr>
        <w:t>stane obchodní společností dle odst. 1 tohoto článku</w:t>
      </w:r>
      <w:r w:rsidR="00216590">
        <w:rPr>
          <w:rFonts w:ascii="Verdana" w:eastAsia="Times New Roman" w:hAnsi="Verdana" w:cs="Arial"/>
          <w:bCs/>
          <w:iCs/>
          <w:sz w:val="18"/>
          <w:szCs w:val="28"/>
        </w:rPr>
        <w:t xml:space="preserve"> Rámcové dohody</w:t>
      </w:r>
      <w:r w:rsidRPr="0030101F">
        <w:rPr>
          <w:rFonts w:ascii="Verdana" w:eastAsia="Times New Roman" w:hAnsi="Verdana" w:cs="Arial"/>
          <w:bCs/>
          <w:iCs/>
          <w:sz w:val="18"/>
          <w:szCs w:val="28"/>
        </w:rPr>
        <w:t>, oznám</w:t>
      </w:r>
      <w:r w:rsidR="00216590">
        <w:rPr>
          <w:rFonts w:ascii="Verdana" w:eastAsia="Times New Roman" w:hAnsi="Verdana" w:cs="Arial"/>
          <w:bCs/>
          <w:iCs/>
          <w:sz w:val="18"/>
          <w:szCs w:val="28"/>
        </w:rPr>
        <w:t>it tuto skutečnost Kupujícímu</w:t>
      </w:r>
      <w:r w:rsidRPr="0030101F">
        <w:rPr>
          <w:rFonts w:ascii="Verdana" w:eastAsia="Times New Roman" w:hAnsi="Verdana" w:cs="Arial"/>
          <w:bCs/>
          <w:iCs/>
          <w:sz w:val="18"/>
          <w:szCs w:val="28"/>
        </w:rPr>
        <w:t xml:space="preserve"> be</w:t>
      </w:r>
      <w:r w:rsidR="00216590">
        <w:rPr>
          <w:rFonts w:ascii="Verdana" w:eastAsia="Times New Roman" w:hAnsi="Verdana" w:cs="Arial"/>
          <w:bCs/>
          <w:iCs/>
          <w:sz w:val="18"/>
          <w:szCs w:val="28"/>
        </w:rPr>
        <w:t>z zbytečného odkladu. Prodávající</w:t>
      </w:r>
      <w:r w:rsidRPr="0030101F">
        <w:rPr>
          <w:rFonts w:ascii="Verdana" w:eastAsia="Times New Roman" w:hAnsi="Verdana" w:cs="Arial"/>
          <w:bCs/>
          <w:iCs/>
          <w:sz w:val="18"/>
          <w:szCs w:val="28"/>
        </w:rPr>
        <w:t xml:space="preserve"> se dále zavazuje ve stejné lhůtě nahradit tohoto poddodavatele postupem dle čl. </w:t>
      </w:r>
      <w:r>
        <w:rPr>
          <w:rFonts w:ascii="Verdana" w:eastAsia="Times New Roman" w:hAnsi="Verdana" w:cs="Arial"/>
          <w:bCs/>
          <w:iCs/>
          <w:sz w:val="18"/>
          <w:szCs w:val="28"/>
        </w:rPr>
        <w:t>VI</w:t>
      </w:r>
      <w:r w:rsidR="00216590">
        <w:rPr>
          <w:rFonts w:ascii="Verdana" w:eastAsia="Times New Roman" w:hAnsi="Verdana" w:cs="Arial"/>
          <w:bCs/>
          <w:iCs/>
          <w:sz w:val="18"/>
          <w:szCs w:val="28"/>
        </w:rPr>
        <w:t>I</w:t>
      </w:r>
      <w:r>
        <w:rPr>
          <w:rFonts w:ascii="Verdana" w:eastAsia="Times New Roman" w:hAnsi="Verdana" w:cs="Arial"/>
          <w:bCs/>
          <w:iCs/>
          <w:sz w:val="18"/>
          <w:szCs w:val="28"/>
        </w:rPr>
        <w:t>.</w:t>
      </w:r>
      <w:r w:rsidR="00216590">
        <w:rPr>
          <w:rFonts w:ascii="Verdana" w:eastAsia="Times New Roman" w:hAnsi="Verdana" w:cs="Arial"/>
          <w:bCs/>
          <w:iCs/>
          <w:sz w:val="18"/>
          <w:szCs w:val="28"/>
        </w:rPr>
        <w:t xml:space="preserve"> odst. 5 této R</w:t>
      </w:r>
      <w:r w:rsidRPr="0030101F">
        <w:rPr>
          <w:rFonts w:ascii="Verdana" w:eastAsia="Times New Roman" w:hAnsi="Verdana" w:cs="Arial"/>
          <w:bCs/>
          <w:iCs/>
          <w:sz w:val="18"/>
          <w:szCs w:val="28"/>
        </w:rPr>
        <w:t>ámcové dohody.</w:t>
      </w:r>
    </w:p>
    <w:p w14:paraId="3F3327C0" w14:textId="134317B8" w:rsidR="00CC1B0C" w:rsidRPr="00CC1B0C" w:rsidRDefault="00216590" w:rsidP="007F0EF8">
      <w:pPr>
        <w:numPr>
          <w:ilvl w:val="0"/>
          <w:numId w:val="21"/>
        </w:numPr>
        <w:spacing w:before="120" w:after="120"/>
        <w:jc w:val="both"/>
        <w:rPr>
          <w:rFonts w:ascii="Verdana" w:hAnsi="Verdana" w:cstheme="minorHAnsi"/>
          <w:b/>
          <w:sz w:val="22"/>
        </w:rPr>
      </w:pPr>
      <w:r>
        <w:rPr>
          <w:rFonts w:ascii="Verdana" w:eastAsia="Verdana" w:hAnsi="Verdana"/>
          <w:sz w:val="18"/>
          <w:szCs w:val="18"/>
        </w:rPr>
        <w:t>Poruší-li Prodávající</w:t>
      </w:r>
      <w:r w:rsidR="00CC1B0C" w:rsidRPr="0030101F">
        <w:rPr>
          <w:rFonts w:ascii="Verdana" w:eastAsia="Verdana" w:hAnsi="Verdana"/>
          <w:sz w:val="18"/>
          <w:szCs w:val="18"/>
        </w:rPr>
        <w:t xml:space="preserve"> své oznamovací povinnosti dle tohoto článku</w:t>
      </w:r>
      <w:r>
        <w:rPr>
          <w:rFonts w:ascii="Verdana" w:eastAsia="Verdana" w:hAnsi="Verdana"/>
          <w:sz w:val="18"/>
          <w:szCs w:val="18"/>
        </w:rPr>
        <w:t xml:space="preserve"> Rámcové dohody</w:t>
      </w:r>
      <w:r w:rsidR="00CC1B0C" w:rsidRPr="0030101F">
        <w:rPr>
          <w:rFonts w:ascii="Verdana" w:eastAsia="Verdana" w:hAnsi="Verdana"/>
          <w:sz w:val="18"/>
          <w:szCs w:val="18"/>
        </w:rPr>
        <w:t>, nahradí ško</w:t>
      </w:r>
      <w:r>
        <w:rPr>
          <w:rFonts w:ascii="Verdana" w:eastAsia="Verdana" w:hAnsi="Verdana"/>
          <w:sz w:val="18"/>
          <w:szCs w:val="18"/>
        </w:rPr>
        <w:t xml:space="preserve">du z toho </w:t>
      </w:r>
      <w:r w:rsidR="00B347A8">
        <w:rPr>
          <w:rFonts w:ascii="Verdana" w:eastAsia="Verdana" w:hAnsi="Verdana"/>
          <w:sz w:val="18"/>
          <w:szCs w:val="18"/>
        </w:rPr>
        <w:t>vzniklou Kupujícímu. Kupující</w:t>
      </w:r>
      <w:r w:rsidR="00CC1B0C" w:rsidRPr="0030101F">
        <w:rPr>
          <w:rFonts w:ascii="Verdana" w:eastAsia="Verdana" w:hAnsi="Verdana"/>
          <w:sz w:val="18"/>
          <w:szCs w:val="18"/>
        </w:rPr>
        <w:t xml:space="preserve"> je d</w:t>
      </w:r>
      <w:r>
        <w:rPr>
          <w:rFonts w:ascii="Verdana" w:eastAsia="Verdana" w:hAnsi="Verdana"/>
          <w:sz w:val="18"/>
          <w:szCs w:val="18"/>
        </w:rPr>
        <w:t>ále oprávněn odstoupit od této R</w:t>
      </w:r>
      <w:r w:rsidR="00CC1B0C" w:rsidRPr="0030101F">
        <w:rPr>
          <w:rFonts w:ascii="Verdana" w:eastAsia="Verdana" w:hAnsi="Verdana"/>
          <w:sz w:val="18"/>
          <w:szCs w:val="18"/>
        </w:rPr>
        <w:t>ámcové dohody</w:t>
      </w:r>
      <w:r w:rsidR="00CC1B0C">
        <w:rPr>
          <w:rFonts w:ascii="Verdana" w:eastAsia="Verdana" w:hAnsi="Verdana"/>
          <w:sz w:val="18"/>
          <w:szCs w:val="18"/>
        </w:rPr>
        <w:t>.</w:t>
      </w:r>
    </w:p>
    <w:p w14:paraId="164DA9D4"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ZÁVĚREČNÁ UJEDNÁNÍ</w:t>
      </w:r>
    </w:p>
    <w:p w14:paraId="164DA9D5" w14:textId="77777777" w:rsidR="008135F0" w:rsidRPr="008B5521" w:rsidRDefault="008135F0" w:rsidP="00E05D59">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0C4186">
      <w:pPr>
        <w:pStyle w:val="acnormal"/>
        <w:ind w:left="426"/>
        <w:rPr>
          <w:rFonts w:ascii="Verdana" w:hAnsi="Verdana" w:cstheme="minorHAnsi"/>
          <w:sz w:val="18"/>
          <w:szCs w:val="18"/>
        </w:rPr>
      </w:pPr>
    </w:p>
    <w:p w14:paraId="164DA9D7" w14:textId="77777777"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proofErr w:type="gramStart"/>
      <w:r w:rsidR="007F03C6" w:rsidRPr="008B5521">
        <w:rPr>
          <w:rFonts w:ascii="Verdana" w:hAnsi="Verdana" w:cstheme="minorHAnsi"/>
          <w:sz w:val="18"/>
          <w:szCs w:val="18"/>
          <w:highlight w:val="green"/>
        </w:rPr>
        <w:t>…….</w:t>
      </w:r>
      <w:proofErr w:type="gramEnd"/>
      <w:r w:rsidR="007F03C6" w:rsidRPr="008B5521">
        <w:rPr>
          <w:rFonts w:ascii="Verdana" w:hAnsi="Verdana" w:cstheme="minorHAnsi"/>
          <w:sz w:val="18"/>
          <w:szCs w:val="18"/>
        </w:rPr>
        <w:t xml:space="preserve">, </w:t>
      </w:r>
      <w:hyperlink r:id="rId13"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164DA9D8" w14:textId="5DB0C3FA" w:rsidR="008135F0"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001F3C21">
        <w:rPr>
          <w:rFonts w:ascii="Verdana" w:hAnsi="Verdana" w:cstheme="minorHAnsi"/>
          <w:sz w:val="18"/>
          <w:szCs w:val="18"/>
        </w:rPr>
        <w:t xml:space="preserve"> č. 1</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4"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2BB3FDAE" w14:textId="75135810" w:rsidR="001F3C21" w:rsidRPr="008B5521" w:rsidRDefault="001F3C21" w:rsidP="001F3C21">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na straně Prodávajícího</w:t>
      </w:r>
      <w:r>
        <w:rPr>
          <w:rFonts w:ascii="Verdana" w:hAnsi="Verdana" w:cstheme="minorHAnsi"/>
          <w:sz w:val="18"/>
          <w:szCs w:val="18"/>
        </w:rPr>
        <w:t xml:space="preserve"> č. 2</w:t>
      </w:r>
      <w:r w:rsidRPr="008B5521">
        <w:rPr>
          <w:rFonts w:ascii="Verdana" w:hAnsi="Verdana" w:cstheme="minorHAnsi"/>
          <w:sz w:val="18"/>
          <w:szCs w:val="18"/>
        </w:rPr>
        <w:t xml:space="preserve">: </w:t>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r w:rsidRPr="008B5521">
        <w:rPr>
          <w:rFonts w:ascii="Verdana" w:hAnsi="Verdana" w:cstheme="minorHAnsi"/>
          <w:sz w:val="18"/>
          <w:szCs w:val="18"/>
        </w:rPr>
        <w:t xml:space="preserve"> </w:t>
      </w:r>
      <w:hyperlink r:id="rId15" w:history="1">
        <w:r w:rsidRPr="008B5521">
          <w:rPr>
            <w:rStyle w:val="Hypertextovodkaz"/>
            <w:rFonts w:ascii="Verdana" w:hAnsi="Verdana" w:cstheme="minorHAnsi"/>
            <w:sz w:val="18"/>
            <w:szCs w:val="18"/>
            <w:highlight w:val="yellow"/>
          </w:rPr>
          <w:t>……………..@............</w:t>
        </w:r>
      </w:hyperlink>
      <w:r w:rsidRPr="008B5521">
        <w:rPr>
          <w:rFonts w:ascii="Verdana" w:hAnsi="Verdana" w:cstheme="minorHAnsi"/>
          <w:sz w:val="18"/>
          <w:szCs w:val="18"/>
        </w:rPr>
        <w:t xml:space="preserve">, tel.: </w:t>
      </w:r>
      <w:r w:rsidRPr="008B5521">
        <w:rPr>
          <w:rFonts w:ascii="Verdana" w:hAnsi="Verdana" w:cstheme="minorHAnsi"/>
          <w:sz w:val="18"/>
          <w:szCs w:val="18"/>
          <w:highlight w:val="yellow"/>
        </w:rPr>
        <w:t>……………..</w:t>
      </w:r>
    </w:p>
    <w:p w14:paraId="164DA9D9" w14:textId="2FDC77B4" w:rsidR="008135F0" w:rsidRPr="001F3C21" w:rsidRDefault="001F3C21" w:rsidP="001F3C21">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na straně Prodávajícího</w:t>
      </w:r>
      <w:r>
        <w:rPr>
          <w:rFonts w:ascii="Verdana" w:hAnsi="Verdana" w:cstheme="minorHAnsi"/>
          <w:sz w:val="18"/>
          <w:szCs w:val="18"/>
        </w:rPr>
        <w:t xml:space="preserve"> č. 3</w:t>
      </w:r>
      <w:r w:rsidRPr="008B5521">
        <w:rPr>
          <w:rFonts w:ascii="Verdana" w:hAnsi="Verdana" w:cstheme="minorHAnsi"/>
          <w:sz w:val="18"/>
          <w:szCs w:val="18"/>
        </w:rPr>
        <w:t xml:space="preserve">: </w:t>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r w:rsidRPr="008B5521">
        <w:rPr>
          <w:rFonts w:ascii="Verdana" w:hAnsi="Verdana" w:cstheme="minorHAnsi"/>
          <w:sz w:val="18"/>
          <w:szCs w:val="18"/>
        </w:rPr>
        <w:t xml:space="preserve"> </w:t>
      </w:r>
      <w:hyperlink r:id="rId16" w:history="1">
        <w:r w:rsidRPr="008B5521">
          <w:rPr>
            <w:rStyle w:val="Hypertextovodkaz"/>
            <w:rFonts w:ascii="Verdana" w:hAnsi="Verdana" w:cstheme="minorHAnsi"/>
            <w:sz w:val="18"/>
            <w:szCs w:val="18"/>
            <w:highlight w:val="yellow"/>
          </w:rPr>
          <w:t>……………..@............</w:t>
        </w:r>
      </w:hyperlink>
      <w:r w:rsidRPr="008B5521">
        <w:rPr>
          <w:rFonts w:ascii="Verdana" w:hAnsi="Verdana" w:cstheme="minorHAnsi"/>
          <w:sz w:val="18"/>
          <w:szCs w:val="18"/>
        </w:rPr>
        <w:t xml:space="preserve">, tel.: </w:t>
      </w:r>
      <w:r w:rsidRPr="008B5521">
        <w:rPr>
          <w:rFonts w:ascii="Verdana" w:hAnsi="Verdana" w:cstheme="minorHAnsi"/>
          <w:sz w:val="18"/>
          <w:szCs w:val="18"/>
          <w:highlight w:val="yellow"/>
        </w:rPr>
        <w:t>……………..</w:t>
      </w:r>
    </w:p>
    <w:p w14:paraId="164DA9DA" w14:textId="2E34F04F" w:rsidR="00966347" w:rsidRPr="008B5521" w:rsidRDefault="004C334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w:t>
      </w:r>
      <w:r w:rsidR="00935934"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00935934" w:rsidRPr="008B5521">
        <w:rPr>
          <w:rFonts w:ascii="Verdana" w:hAnsi="Verdana" w:cstheme="minorHAnsi"/>
          <w:sz w:val="18"/>
          <w:szCs w:val="18"/>
        </w:rPr>
        <w:t xml:space="preserve">dohodu před jejím podpisem </w:t>
      </w:r>
      <w:r w:rsidR="00A0142A" w:rsidRPr="008B5521">
        <w:rPr>
          <w:rFonts w:ascii="Verdana" w:hAnsi="Verdana" w:cstheme="minorHAnsi"/>
          <w:sz w:val="18"/>
          <w:szCs w:val="18"/>
        </w:rPr>
        <w:t>přečetly,</w:t>
      </w:r>
      <w:r w:rsidR="00A0142A">
        <w:rPr>
          <w:rFonts w:ascii="Verdana" w:hAnsi="Verdana" w:cstheme="minorHAnsi"/>
          <w:sz w:val="18"/>
          <w:szCs w:val="18"/>
        </w:rPr>
        <w:t xml:space="preserve"> </w:t>
      </w:r>
      <w:r w:rsidR="00935934" w:rsidRPr="008B5521">
        <w:rPr>
          <w:rFonts w:ascii="Verdana" w:hAnsi="Verdana" w:cstheme="minorHAnsi"/>
          <w:sz w:val="18"/>
          <w:szCs w:val="18"/>
        </w:rPr>
        <w:t>a</w:t>
      </w:r>
      <w:r w:rsidR="00CB0AAD">
        <w:rPr>
          <w:rFonts w:ascii="Verdana" w:hAnsi="Verdana" w:cstheme="minorHAnsi"/>
          <w:sz w:val="18"/>
          <w:szCs w:val="18"/>
        </w:rPr>
        <w:t> </w:t>
      </w:r>
      <w:r w:rsidR="00935934" w:rsidRPr="008B5521">
        <w:rPr>
          <w:rFonts w:ascii="Verdana" w:hAnsi="Verdana" w:cstheme="minorHAnsi"/>
          <w:sz w:val="18"/>
          <w:szCs w:val="18"/>
        </w:rPr>
        <w:t>že</w:t>
      </w:r>
      <w:r w:rsidR="00CB0AAD">
        <w:rPr>
          <w:rFonts w:ascii="Verdana" w:hAnsi="Verdana" w:cstheme="minorHAnsi"/>
          <w:sz w:val="18"/>
          <w:szCs w:val="18"/>
        </w:rPr>
        <w:t> </w:t>
      </w:r>
      <w:r w:rsidR="00935934" w:rsidRPr="008B5521">
        <w:rPr>
          <w:rFonts w:ascii="Verdana" w:hAnsi="Verdana" w:cstheme="minorHAnsi"/>
          <w:sz w:val="18"/>
          <w:szCs w:val="18"/>
        </w:rPr>
        <w:t>byla uzavřena po vzájemném projednání jako projev jejich svobodné vůle určitě, vážně</w:t>
      </w:r>
      <w:r w:rsidR="00EE2F09">
        <w:rPr>
          <w:rFonts w:ascii="Verdana" w:hAnsi="Verdana" w:cstheme="minorHAnsi"/>
          <w:sz w:val="18"/>
          <w:szCs w:val="18"/>
        </w:rPr>
        <w:t xml:space="preserve">   </w:t>
      </w:r>
      <w:r w:rsidR="00935934" w:rsidRPr="008B5521">
        <w:rPr>
          <w:rFonts w:ascii="Verdana" w:hAnsi="Verdana" w:cstheme="minorHAnsi"/>
          <w:sz w:val="18"/>
          <w:szCs w:val="18"/>
        </w:rPr>
        <w:t xml:space="preserve"> a</w:t>
      </w:r>
      <w:r w:rsidR="00CB0AAD">
        <w:rPr>
          <w:rFonts w:ascii="Verdana" w:hAnsi="Verdana" w:cstheme="minorHAnsi"/>
          <w:sz w:val="18"/>
          <w:szCs w:val="18"/>
        </w:rPr>
        <w:t> </w:t>
      </w:r>
      <w:r w:rsidR="00935934" w:rsidRPr="008B5521">
        <w:rPr>
          <w:rFonts w:ascii="Verdana" w:hAnsi="Verdana" w:cstheme="minorHAnsi"/>
          <w:sz w:val="18"/>
          <w:szCs w:val="18"/>
        </w:rPr>
        <w:t xml:space="preserve">srozumitelně. Na důkaz dohody o všech článcích této </w:t>
      </w:r>
      <w:r w:rsidR="009601AA" w:rsidRPr="008B5521">
        <w:rPr>
          <w:rFonts w:ascii="Verdana" w:hAnsi="Verdana" w:cstheme="minorHAnsi"/>
          <w:sz w:val="18"/>
          <w:szCs w:val="18"/>
        </w:rPr>
        <w:t xml:space="preserve">Rámcové dohody </w:t>
      </w:r>
      <w:r w:rsidR="00935934" w:rsidRPr="008B5521">
        <w:rPr>
          <w:rFonts w:ascii="Verdana" w:hAnsi="Verdana" w:cstheme="minorHAnsi"/>
          <w:sz w:val="18"/>
          <w:szCs w:val="18"/>
        </w:rPr>
        <w:t xml:space="preserve">připojují pověření zástupci obou </w:t>
      </w:r>
      <w:r w:rsidRPr="008B5521">
        <w:rPr>
          <w:rFonts w:ascii="Verdana" w:hAnsi="Verdana" w:cstheme="minorHAnsi"/>
          <w:sz w:val="18"/>
          <w:szCs w:val="18"/>
        </w:rPr>
        <w:t xml:space="preserve">Smluvních </w:t>
      </w:r>
      <w:r w:rsidR="00935934" w:rsidRPr="008B5521">
        <w:rPr>
          <w:rFonts w:ascii="Verdana" w:hAnsi="Verdana" w:cstheme="minorHAnsi"/>
          <w:sz w:val="18"/>
          <w:szCs w:val="18"/>
        </w:rPr>
        <w:t>stran své podpisy.</w:t>
      </w:r>
    </w:p>
    <w:p w14:paraId="164DA9DB" w14:textId="68C88745" w:rsidR="0070422F"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569459C7" w14:textId="1A683D3B" w:rsidR="00024B0A" w:rsidRPr="008F0719" w:rsidRDefault="00024B0A" w:rsidP="00E05D59">
      <w:pPr>
        <w:numPr>
          <w:ilvl w:val="0"/>
          <w:numId w:val="10"/>
        </w:numPr>
        <w:spacing w:before="120" w:after="120"/>
        <w:ind w:left="425" w:hanging="425"/>
        <w:jc w:val="both"/>
        <w:rPr>
          <w:rFonts w:ascii="Verdana" w:hAnsi="Verdana" w:cstheme="minorHAnsi"/>
          <w:sz w:val="18"/>
          <w:szCs w:val="18"/>
        </w:rPr>
      </w:pPr>
      <w:r w:rsidRPr="008F0719">
        <w:rPr>
          <w:rFonts w:ascii="Verdana" w:hAnsi="Verdana" w:cstheme="minorHAnsi"/>
          <w:sz w:val="18"/>
          <w:szCs w:val="18"/>
        </w:rPr>
        <w:t xml:space="preserve">Odchylná ujednání v TPD </w:t>
      </w:r>
      <w:r w:rsidR="00D251BB" w:rsidRPr="008F0719">
        <w:rPr>
          <w:rFonts w:ascii="Verdana" w:hAnsi="Verdana" w:cstheme="minorHAnsi"/>
          <w:sz w:val="18"/>
          <w:szCs w:val="18"/>
        </w:rPr>
        <w:t>nebo v </w:t>
      </w:r>
      <w:r w:rsidR="00230775">
        <w:rPr>
          <w:rFonts w:ascii="Verdana" w:hAnsi="Verdana" w:cstheme="minorHAnsi"/>
          <w:sz w:val="18"/>
          <w:szCs w:val="18"/>
        </w:rPr>
        <w:t>S</w:t>
      </w:r>
      <w:r w:rsidR="00D251BB" w:rsidRPr="008F0719">
        <w:rPr>
          <w:rFonts w:ascii="Verdana" w:hAnsi="Verdana" w:cstheme="minorHAnsi"/>
          <w:sz w:val="18"/>
          <w:szCs w:val="18"/>
        </w:rPr>
        <w:t xml:space="preserve">ouhlasu </w:t>
      </w:r>
      <w:r w:rsidR="00D251BB" w:rsidRPr="00D251BB">
        <w:rPr>
          <w:rFonts w:ascii="Verdana" w:hAnsi="Verdana" w:cstheme="minorHAnsi"/>
          <w:sz w:val="18"/>
          <w:szCs w:val="18"/>
        </w:rPr>
        <w:t>Odboru traťového hospodářství,</w:t>
      </w:r>
      <w:r w:rsidR="00230775">
        <w:rPr>
          <w:rFonts w:ascii="Verdana" w:hAnsi="Verdana" w:cstheme="minorHAnsi"/>
          <w:sz w:val="18"/>
          <w:szCs w:val="18"/>
        </w:rPr>
        <w:t xml:space="preserve"> </w:t>
      </w:r>
      <w:r w:rsidRPr="008F0719">
        <w:rPr>
          <w:rFonts w:ascii="Verdana" w:hAnsi="Verdana" w:cstheme="minorHAnsi"/>
          <w:sz w:val="18"/>
          <w:szCs w:val="18"/>
        </w:rPr>
        <w:t xml:space="preserve">mají přednost před zněním </w:t>
      </w:r>
      <w:r w:rsidR="00D251BB">
        <w:rPr>
          <w:rFonts w:ascii="Verdana" w:hAnsi="Verdana" w:cstheme="minorHAnsi"/>
          <w:sz w:val="18"/>
          <w:szCs w:val="18"/>
        </w:rPr>
        <w:t>R</w:t>
      </w:r>
      <w:r w:rsidRPr="008F0719">
        <w:rPr>
          <w:rFonts w:ascii="Verdana" w:hAnsi="Verdana" w:cstheme="minorHAnsi"/>
          <w:sz w:val="18"/>
          <w:szCs w:val="18"/>
        </w:rPr>
        <w:t>ámcové dohody.</w:t>
      </w:r>
    </w:p>
    <w:p w14:paraId="164DA9DC"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0100769F"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w:t>
      </w:r>
      <w:r w:rsidR="00EE2F09">
        <w:rPr>
          <w:rFonts w:ascii="Verdana" w:hAnsi="Verdana" w:cstheme="minorHAnsi"/>
          <w:sz w:val="18"/>
          <w:szCs w:val="18"/>
        </w:rPr>
        <w:t xml:space="preserve">        </w:t>
      </w:r>
      <w:r w:rsidR="006F1EC7" w:rsidRPr="008B5521">
        <w:rPr>
          <w:rFonts w:ascii="Verdana" w:hAnsi="Verdana" w:cstheme="minorHAnsi"/>
          <w:sz w:val="18"/>
          <w:szCs w:val="18"/>
        </w:rPr>
        <w:t xml:space="preserve">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5FE6F85B" w14:textId="730579AC" w:rsidR="007A74B8" w:rsidRPr="00703407" w:rsidRDefault="007A74B8" w:rsidP="00E05D59">
      <w:pPr>
        <w:numPr>
          <w:ilvl w:val="0"/>
          <w:numId w:val="10"/>
        </w:numPr>
        <w:spacing w:before="120" w:after="120"/>
        <w:ind w:left="425" w:hanging="425"/>
        <w:jc w:val="both"/>
        <w:rPr>
          <w:rFonts w:ascii="Verdana" w:eastAsiaTheme="minorHAnsi" w:hAnsi="Verdana"/>
          <w:sz w:val="18"/>
          <w:szCs w:val="18"/>
        </w:rPr>
      </w:pPr>
      <w:r w:rsidRPr="00703407">
        <w:rPr>
          <w:rFonts w:ascii="Verdana" w:hAnsi="Verdana"/>
          <w:sz w:val="18"/>
          <w:szCs w:val="18"/>
        </w:rPr>
        <w:t xml:space="preserve">Tato Rámcová dohoda je vyhotovena v </w:t>
      </w:r>
      <w:r w:rsidR="001F3C21">
        <w:rPr>
          <w:rFonts w:ascii="Verdana" w:hAnsi="Verdana"/>
          <w:sz w:val="18"/>
          <w:szCs w:val="18"/>
        </w:rPr>
        <w:t>elektronické podobě, přičemž</w:t>
      </w:r>
      <w:r w:rsidRPr="00703407">
        <w:rPr>
          <w:rFonts w:ascii="Verdana" w:hAnsi="Verdana"/>
          <w:sz w:val="18"/>
          <w:szCs w:val="18"/>
        </w:rPr>
        <w:t xml:space="preserve"> Smluvní strany obdrží její elektronický originál opatřený elektronickými podpisy. V případě, že tato Rámcová dohoda z jakéhokoli důvodu nebude vyhotovena v elektronické podobě, bude sepsána </w:t>
      </w:r>
      <w:r w:rsidR="00312E4B">
        <w:rPr>
          <w:rFonts w:ascii="Verdana" w:hAnsi="Verdana"/>
          <w:sz w:val="18"/>
          <w:szCs w:val="18"/>
        </w:rPr>
        <w:t>v pěti</w:t>
      </w:r>
      <w:r w:rsidRPr="00703407">
        <w:rPr>
          <w:rFonts w:ascii="Verdana" w:hAnsi="Verdana"/>
          <w:sz w:val="18"/>
          <w:szCs w:val="18"/>
        </w:rPr>
        <w:t xml:space="preserve"> vyhotoveních, přičemž jedno vyhotovení obdrží </w:t>
      </w:r>
      <w:r w:rsidR="00312E4B">
        <w:rPr>
          <w:rFonts w:ascii="Verdana" w:hAnsi="Verdana"/>
          <w:sz w:val="18"/>
          <w:szCs w:val="18"/>
        </w:rPr>
        <w:t xml:space="preserve">každý </w:t>
      </w:r>
      <w:r w:rsidRPr="00703407">
        <w:rPr>
          <w:rFonts w:ascii="Verdana" w:hAnsi="Verdana"/>
          <w:sz w:val="18"/>
          <w:szCs w:val="18"/>
        </w:rPr>
        <w:t>Prodávající a dvě vyhotovení Kupující.</w:t>
      </w:r>
    </w:p>
    <w:p w14:paraId="164DA9DF" w14:textId="08D3DC6A"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w:t>
      </w:r>
      <w:r w:rsidR="009E6633">
        <w:rPr>
          <w:rFonts w:ascii="Verdana" w:hAnsi="Verdana" w:cstheme="minorHAnsi"/>
          <w:sz w:val="18"/>
          <w:szCs w:val="18"/>
        </w:rPr>
        <w:t>zboží</w:t>
      </w:r>
      <w:r w:rsidR="00EF6A9D" w:rsidRPr="008B5521">
        <w:rPr>
          <w:rFonts w:ascii="Verdana" w:hAnsi="Verdana" w:cstheme="minorHAnsi"/>
          <w:sz w:val="18"/>
          <w:szCs w:val="18"/>
        </w:rPr>
        <w:t>.</w:t>
      </w:r>
    </w:p>
    <w:p w14:paraId="164DA9E0" w14:textId="04872CAD"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00BA4FF9" w:rsidRPr="008B5521">
        <w:rPr>
          <w:rFonts w:ascii="Verdana" w:hAnsi="Verdana" w:cstheme="minorHAnsi"/>
          <w:sz w:val="18"/>
          <w:szCs w:val="18"/>
        </w:rPr>
        <w:t>že k</w:t>
      </w:r>
      <w:r w:rsidRPr="008B5521">
        <w:rPr>
          <w:rFonts w:ascii="Verdana" w:hAnsi="Verdana" w:cstheme="minorHAnsi"/>
          <w:sz w:val="18"/>
          <w:szCs w:val="18"/>
        </w:rPr>
        <w:t xml:space="preserve">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5429F0D0" w:rsidR="00873007"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xml:space="preserve">, mají přednost před zněním Obchodních podmínek, Obchodní podmínky se užijí v rozsahu, v jakém nejsou v rozporu </w:t>
      </w:r>
      <w:r w:rsidR="00EE2F09">
        <w:rPr>
          <w:rFonts w:ascii="Verdana" w:hAnsi="Verdana" w:cstheme="minorHAnsi"/>
          <w:sz w:val="18"/>
          <w:szCs w:val="18"/>
        </w:rPr>
        <w:t xml:space="preserve">         </w:t>
      </w:r>
      <w:r w:rsidRPr="008B5521">
        <w:rPr>
          <w:rFonts w:ascii="Verdana" w:hAnsi="Verdana" w:cstheme="minorHAnsi"/>
          <w:sz w:val="18"/>
          <w:szCs w:val="18"/>
        </w:rPr>
        <w:t>s takovými zvláštními podmínkami.</w:t>
      </w:r>
    </w:p>
    <w:p w14:paraId="26151FDA" w14:textId="572BB290" w:rsidR="00D251BB" w:rsidRPr="00D251BB" w:rsidRDefault="00D251BB" w:rsidP="00D251BB">
      <w:pPr>
        <w:numPr>
          <w:ilvl w:val="0"/>
          <w:numId w:val="10"/>
        </w:numPr>
        <w:spacing w:before="120" w:after="120"/>
        <w:ind w:left="426" w:hanging="426"/>
        <w:jc w:val="both"/>
        <w:rPr>
          <w:rFonts w:ascii="Verdana" w:hAnsi="Verdana" w:cstheme="minorHAnsi"/>
          <w:sz w:val="18"/>
          <w:szCs w:val="18"/>
        </w:rPr>
      </w:pPr>
      <w:r w:rsidRPr="008F0719">
        <w:rPr>
          <w:rFonts w:ascii="Verdana" w:hAnsi="Verdana" w:cstheme="minorHAnsi"/>
          <w:sz w:val="18"/>
          <w:szCs w:val="18"/>
        </w:rPr>
        <w:t>Veškerá jednání a komunikace ve věci této Rámcové dohody a dílčích smluv budou vedeny v českém jazyce.</w:t>
      </w:r>
    </w:p>
    <w:p w14:paraId="5EFAF55E" w14:textId="748F9BF8" w:rsidR="004D66C1" w:rsidRPr="004D66C1" w:rsidRDefault="004D66C1" w:rsidP="004D66C1">
      <w:pPr>
        <w:numPr>
          <w:ilvl w:val="0"/>
          <w:numId w:val="10"/>
        </w:numPr>
        <w:spacing w:before="120" w:after="120"/>
        <w:ind w:left="426" w:hanging="426"/>
        <w:jc w:val="both"/>
        <w:rPr>
          <w:rFonts w:ascii="Verdana" w:hAnsi="Verdana" w:cstheme="minorHAnsi"/>
          <w:sz w:val="18"/>
          <w:szCs w:val="18"/>
        </w:rPr>
      </w:pPr>
      <w:r w:rsidRPr="004D66C1">
        <w:t xml:space="preserve"> </w:t>
      </w:r>
      <w:r w:rsidRPr="004D66C1">
        <w:rPr>
          <w:rFonts w:ascii="Verdana" w:hAnsi="Verdana" w:cstheme="minorHAnsi"/>
          <w:sz w:val="18"/>
          <w:szCs w:val="18"/>
        </w:rPr>
        <w:t xml:space="preserve">Tato Rámcová dohoda nabývá platnosti dnem jejího podpisu poslední ze smluvních stran </w:t>
      </w:r>
      <w:r w:rsidR="00EE2F09">
        <w:rPr>
          <w:rFonts w:ascii="Verdana" w:hAnsi="Verdana" w:cstheme="minorHAnsi"/>
          <w:sz w:val="18"/>
          <w:szCs w:val="18"/>
        </w:rPr>
        <w:t xml:space="preserve">       </w:t>
      </w:r>
      <w:r w:rsidRPr="004D66C1">
        <w:rPr>
          <w:rFonts w:ascii="Verdana" w:hAnsi="Verdana" w:cstheme="minorHAnsi"/>
          <w:sz w:val="18"/>
          <w:szCs w:val="18"/>
        </w:rPr>
        <w:t xml:space="preserve">a účinnosti nabývá okamžikem skončení platnosti a účinnosti rámcové dohody č. </w:t>
      </w:r>
      <w:r>
        <w:rPr>
          <w:rFonts w:ascii="Verdana" w:hAnsi="Verdana" w:cstheme="minorHAnsi"/>
          <w:sz w:val="18"/>
          <w:szCs w:val="18"/>
        </w:rPr>
        <w:t>47750/2020-SŽ</w:t>
      </w:r>
      <w:r w:rsidRPr="004D66C1">
        <w:rPr>
          <w:rFonts w:ascii="Verdana" w:hAnsi="Verdana" w:cstheme="minorHAnsi"/>
          <w:sz w:val="18"/>
          <w:szCs w:val="18"/>
        </w:rPr>
        <w:t xml:space="preserve">-GŘ-O8. Smlouva však nenabude účinnosti přede dnem uveřejnění v registru smluv podle ZRS. </w:t>
      </w:r>
    </w:p>
    <w:p w14:paraId="164DA9E3" w14:textId="32A91E76" w:rsidR="00CC5257" w:rsidRPr="004D66C1" w:rsidRDefault="00A02B02" w:rsidP="00F96569">
      <w:pPr>
        <w:numPr>
          <w:ilvl w:val="0"/>
          <w:numId w:val="10"/>
        </w:numPr>
        <w:spacing w:before="120" w:after="120"/>
        <w:ind w:left="425" w:right="-23" w:hanging="425"/>
        <w:jc w:val="both"/>
        <w:rPr>
          <w:rFonts w:ascii="Verdana" w:hAnsi="Verdana" w:cstheme="minorHAnsi"/>
          <w:b/>
          <w:sz w:val="18"/>
          <w:szCs w:val="18"/>
        </w:rPr>
      </w:pPr>
      <w:r w:rsidRPr="004D66C1">
        <w:rPr>
          <w:rFonts w:ascii="Verdana" w:hAnsi="Verdana" w:cstheme="minorHAnsi"/>
          <w:b/>
          <w:sz w:val="18"/>
          <w:szCs w:val="18"/>
        </w:rPr>
        <w:lastRenderedPageBreak/>
        <w:t>Přílohy</w:t>
      </w:r>
      <w:r w:rsidR="00904D7D" w:rsidRPr="004D66C1">
        <w:rPr>
          <w:rFonts w:ascii="Verdana" w:hAnsi="Verdana" w:cstheme="minorHAnsi"/>
          <w:b/>
          <w:sz w:val="18"/>
          <w:szCs w:val="18"/>
        </w:rPr>
        <w:t xml:space="preserve"> tvořící nedílnou součást této </w:t>
      </w:r>
      <w:r w:rsidR="00F279BE">
        <w:rPr>
          <w:rFonts w:ascii="Verdana" w:hAnsi="Verdana" w:cstheme="minorHAnsi"/>
          <w:b/>
          <w:sz w:val="18"/>
          <w:szCs w:val="18"/>
        </w:rPr>
        <w:t>R</w:t>
      </w:r>
      <w:r w:rsidR="00904D7D" w:rsidRPr="004D66C1">
        <w:rPr>
          <w:rFonts w:ascii="Verdana" w:hAnsi="Verdana" w:cstheme="minorHAnsi"/>
          <w:b/>
          <w:sz w:val="18"/>
          <w:szCs w:val="18"/>
        </w:rPr>
        <w:t>ámcové dohody</w:t>
      </w:r>
    </w:p>
    <w:p w14:paraId="164DA9E4" w14:textId="1D0256F5"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 k </w:t>
      </w:r>
      <w:r w:rsidR="00F279BE">
        <w:rPr>
          <w:rFonts w:ascii="Verdana" w:hAnsi="Verdana" w:cstheme="minorHAnsi"/>
          <w:sz w:val="18"/>
          <w:szCs w:val="18"/>
        </w:rPr>
        <w:t>R</w:t>
      </w:r>
      <w:r w:rsidRPr="008B5521">
        <w:rPr>
          <w:rFonts w:ascii="Verdana" w:hAnsi="Verdana" w:cstheme="minorHAnsi"/>
          <w:sz w:val="18"/>
          <w:szCs w:val="18"/>
        </w:rPr>
        <w:t>ámcové dohodě č. ……………….</w:t>
      </w:r>
    </w:p>
    <w:p w14:paraId="164DA9E5" w14:textId="23F92A2A"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w:t>
      </w:r>
      <w:r w:rsidR="004D66C1">
        <w:rPr>
          <w:rFonts w:ascii="Verdana" w:hAnsi="Verdana" w:cstheme="minorHAnsi"/>
          <w:sz w:val="18"/>
          <w:szCs w:val="18"/>
        </w:rPr>
        <w:t xml:space="preserve">– </w:t>
      </w:r>
      <w:r w:rsidR="00B13C43" w:rsidRPr="00B13C43">
        <w:rPr>
          <w:rFonts w:ascii="Verdana" w:hAnsi="Verdana" w:cstheme="minorHAnsi"/>
          <w:sz w:val="18"/>
          <w:szCs w:val="18"/>
        </w:rPr>
        <w:t>Seznam položek materiálu</w:t>
      </w:r>
      <w:r w:rsidR="006C4E53">
        <w:rPr>
          <w:rFonts w:ascii="Verdana" w:hAnsi="Verdana" w:cstheme="minorHAnsi"/>
          <w:sz w:val="18"/>
          <w:szCs w:val="18"/>
        </w:rPr>
        <w:t xml:space="preserve"> včetně technické</w:t>
      </w:r>
      <w:r w:rsidR="00B13C43" w:rsidRPr="00B13C43">
        <w:rPr>
          <w:rFonts w:ascii="Verdana" w:hAnsi="Verdana" w:cstheme="minorHAnsi"/>
          <w:sz w:val="18"/>
          <w:szCs w:val="18"/>
        </w:rPr>
        <w:t xml:space="preserve"> specifikace </w:t>
      </w:r>
      <w:r w:rsidR="006C4E53">
        <w:rPr>
          <w:rFonts w:ascii="Verdana" w:hAnsi="Verdana" w:cstheme="minorHAnsi"/>
          <w:sz w:val="18"/>
          <w:szCs w:val="18"/>
        </w:rPr>
        <w:t xml:space="preserve">a </w:t>
      </w:r>
      <w:r w:rsidR="00B13C43" w:rsidRPr="00B13C43">
        <w:rPr>
          <w:rFonts w:ascii="Verdana" w:hAnsi="Verdana" w:cstheme="minorHAnsi"/>
          <w:sz w:val="18"/>
          <w:szCs w:val="18"/>
        </w:rPr>
        <w:t>jednotkových cen</w:t>
      </w:r>
      <w:r w:rsidR="00E03C46">
        <w:rPr>
          <w:rFonts w:ascii="Verdana" w:hAnsi="Verdana" w:cstheme="minorHAnsi"/>
          <w:sz w:val="18"/>
          <w:szCs w:val="18"/>
        </w:rPr>
        <w:t xml:space="preserve"> </w:t>
      </w:r>
      <w:r w:rsidR="00E03C46" w:rsidRPr="000C0007">
        <w:rPr>
          <w:rFonts w:ascii="Verdana" w:hAnsi="Verdana" w:cstheme="minorHAnsi"/>
          <w:sz w:val="18"/>
          <w:szCs w:val="18"/>
          <w:highlight w:val="yellow"/>
        </w:rPr>
        <w:t xml:space="preserve">– ceny </w:t>
      </w:r>
      <w:r w:rsidR="00131E78">
        <w:rPr>
          <w:rFonts w:ascii="Verdana" w:hAnsi="Verdana" w:cstheme="minorHAnsi"/>
          <w:sz w:val="18"/>
          <w:szCs w:val="18"/>
          <w:highlight w:val="yellow"/>
        </w:rPr>
        <w:t xml:space="preserve">a konkrétní nabízené položky (typy pražců) </w:t>
      </w:r>
      <w:r w:rsidR="00E03C46" w:rsidRPr="000C0007">
        <w:rPr>
          <w:rFonts w:ascii="Verdana" w:hAnsi="Verdana" w:cstheme="minorHAnsi"/>
          <w:sz w:val="18"/>
          <w:szCs w:val="18"/>
          <w:highlight w:val="yellow"/>
        </w:rPr>
        <w:t>doplní Prodávající</w:t>
      </w:r>
    </w:p>
    <w:p w14:paraId="164DA9E7" w14:textId="002283DC"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4D66C1">
        <w:rPr>
          <w:rFonts w:ascii="Verdana" w:hAnsi="Verdana" w:cstheme="minorHAnsi"/>
          <w:sz w:val="18"/>
          <w:szCs w:val="18"/>
        </w:rPr>
        <w:t>3</w:t>
      </w:r>
      <w:r w:rsidRPr="008B5521">
        <w:rPr>
          <w:rFonts w:ascii="Verdana" w:hAnsi="Verdana" w:cstheme="minorHAnsi"/>
          <w:sz w:val="18"/>
          <w:szCs w:val="18"/>
        </w:rPr>
        <w:t xml:space="preserve"> – Seznam poddodavatelů</w:t>
      </w:r>
    </w:p>
    <w:p w14:paraId="164DA9E8" w14:textId="77777777" w:rsidR="00935934" w:rsidRPr="008B5521" w:rsidRDefault="00935934" w:rsidP="00CB26F1">
      <w:pPr>
        <w:pStyle w:val="Zkladntext21"/>
        <w:spacing w:line="276" w:lineRule="auto"/>
        <w:ind w:right="-22"/>
        <w:rPr>
          <w:rFonts w:ascii="Verdana" w:hAnsi="Verdana" w:cstheme="minorHAnsi"/>
          <w:sz w:val="18"/>
          <w:szCs w:val="18"/>
        </w:rPr>
      </w:pPr>
    </w:p>
    <w:p w14:paraId="56947D2D" w14:textId="77777777" w:rsidR="00B0683C" w:rsidRDefault="00B0683C" w:rsidP="00B0683C">
      <w:pPr>
        <w:pStyle w:val="acnormalbold"/>
        <w:jc w:val="left"/>
        <w:rPr>
          <w:rFonts w:ascii="Verdana" w:hAnsi="Verdana" w:cstheme="minorHAnsi"/>
          <w:b w:val="0"/>
          <w:sz w:val="18"/>
          <w:szCs w:val="18"/>
        </w:rPr>
      </w:pPr>
      <w:r>
        <w:rPr>
          <w:rFonts w:ascii="Verdana" w:hAnsi="Verdana" w:cstheme="minorHAnsi"/>
          <w:b w:val="0"/>
          <w:sz w:val="18"/>
          <w:szCs w:val="18"/>
        </w:rPr>
        <w:t>V Praze, dne: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V………………, dne: …………………</w:t>
      </w:r>
    </w:p>
    <w:p w14:paraId="3B8C92FA" w14:textId="77777777" w:rsidR="00B0683C" w:rsidRDefault="00B0683C" w:rsidP="00B0683C">
      <w:pPr>
        <w:pStyle w:val="acnormal"/>
        <w:jc w:val="left"/>
        <w:rPr>
          <w:rFonts w:ascii="Verdana" w:hAnsi="Verdana" w:cstheme="minorHAnsi"/>
          <w:sz w:val="18"/>
          <w:szCs w:val="18"/>
        </w:rPr>
      </w:pPr>
    </w:p>
    <w:p w14:paraId="6893184D" w14:textId="0A4DC639" w:rsidR="00B0683C" w:rsidRDefault="004859EC" w:rsidP="00B0683C">
      <w:pPr>
        <w:pStyle w:val="acnormalbold"/>
        <w:spacing w:before="0" w:after="0"/>
        <w:contextualSpacing/>
        <w:jc w:val="left"/>
        <w:rPr>
          <w:rFonts w:ascii="Verdana" w:hAnsi="Verdana" w:cstheme="minorHAnsi"/>
          <w:b w:val="0"/>
          <w:sz w:val="18"/>
          <w:szCs w:val="18"/>
        </w:rPr>
      </w:pPr>
      <w:r>
        <w:rPr>
          <w:rFonts w:ascii="Verdana" w:hAnsi="Verdana" w:cstheme="minorHAnsi"/>
          <w:b w:val="0"/>
          <w:sz w:val="18"/>
          <w:szCs w:val="18"/>
        </w:rPr>
        <w:t xml:space="preserve">Za </w:t>
      </w:r>
      <w:r w:rsidR="00B0683C">
        <w:rPr>
          <w:rFonts w:ascii="Verdana" w:hAnsi="Verdana" w:cstheme="minorHAnsi"/>
          <w:b w:val="0"/>
          <w:sz w:val="18"/>
          <w:szCs w:val="18"/>
        </w:rPr>
        <w:t>Kupující</w:t>
      </w:r>
      <w:r>
        <w:rPr>
          <w:rFonts w:ascii="Verdana" w:hAnsi="Verdana" w:cstheme="minorHAnsi"/>
          <w:b w:val="0"/>
          <w:sz w:val="18"/>
          <w:szCs w:val="18"/>
        </w:rPr>
        <w:t>ho</w:t>
      </w:r>
      <w:r w:rsidR="00B0683C">
        <w:rPr>
          <w:rFonts w:ascii="Verdana" w:hAnsi="Verdana" w:cstheme="minorHAnsi"/>
          <w:b w:val="0"/>
          <w:sz w:val="18"/>
          <w:szCs w:val="18"/>
        </w:rPr>
        <w:t>:</w:t>
      </w:r>
      <w:r w:rsidR="00B0683C">
        <w:rPr>
          <w:rFonts w:ascii="Verdana" w:hAnsi="Verdana" w:cstheme="minorHAnsi"/>
          <w:b w:val="0"/>
          <w:sz w:val="18"/>
          <w:szCs w:val="18"/>
        </w:rPr>
        <w:tab/>
        <w:t xml:space="preserve">           </w:t>
      </w:r>
      <w:r w:rsidR="00B0683C">
        <w:rPr>
          <w:rFonts w:ascii="Verdana" w:hAnsi="Verdana" w:cstheme="minorHAnsi"/>
          <w:b w:val="0"/>
          <w:sz w:val="18"/>
          <w:szCs w:val="18"/>
        </w:rPr>
        <w:tab/>
      </w:r>
      <w:r w:rsidR="00B0683C">
        <w:rPr>
          <w:rFonts w:ascii="Verdana" w:hAnsi="Verdana" w:cstheme="minorHAnsi"/>
          <w:b w:val="0"/>
          <w:sz w:val="18"/>
          <w:szCs w:val="18"/>
        </w:rPr>
        <w:tab/>
      </w:r>
      <w:r w:rsidR="00B0683C">
        <w:rPr>
          <w:rFonts w:ascii="Verdana" w:hAnsi="Verdana" w:cstheme="minorHAnsi"/>
          <w:b w:val="0"/>
          <w:sz w:val="18"/>
          <w:szCs w:val="18"/>
        </w:rPr>
        <w:tab/>
      </w:r>
      <w:r w:rsidR="00B0683C">
        <w:rPr>
          <w:rFonts w:ascii="Verdana" w:hAnsi="Verdana" w:cstheme="minorHAnsi"/>
          <w:b w:val="0"/>
          <w:sz w:val="18"/>
          <w:szCs w:val="18"/>
        </w:rPr>
        <w:tab/>
      </w:r>
      <w:r>
        <w:rPr>
          <w:rFonts w:ascii="Verdana" w:hAnsi="Verdana" w:cstheme="minorHAnsi"/>
          <w:b w:val="0"/>
          <w:sz w:val="18"/>
          <w:szCs w:val="18"/>
        </w:rPr>
        <w:t xml:space="preserve">Za </w:t>
      </w:r>
      <w:r w:rsidR="00B0683C">
        <w:rPr>
          <w:rFonts w:ascii="Verdana" w:hAnsi="Verdana" w:cstheme="minorHAnsi"/>
          <w:b w:val="0"/>
          <w:sz w:val="18"/>
          <w:szCs w:val="18"/>
        </w:rPr>
        <w:t>Prodávající</w:t>
      </w:r>
      <w:r>
        <w:rPr>
          <w:rFonts w:ascii="Verdana" w:hAnsi="Verdana" w:cstheme="minorHAnsi"/>
          <w:b w:val="0"/>
          <w:sz w:val="18"/>
          <w:szCs w:val="18"/>
        </w:rPr>
        <w:t>ho</w:t>
      </w:r>
      <w:r w:rsidR="00B0683C">
        <w:rPr>
          <w:rFonts w:ascii="Verdana" w:hAnsi="Verdana" w:cstheme="minorHAnsi"/>
          <w:b w:val="0"/>
          <w:sz w:val="18"/>
          <w:szCs w:val="18"/>
        </w:rPr>
        <w:t xml:space="preserve">:        </w:t>
      </w:r>
    </w:p>
    <w:p w14:paraId="6E1832AA" w14:textId="77777777" w:rsidR="00B0683C" w:rsidRDefault="00B0683C" w:rsidP="00B0683C">
      <w:pPr>
        <w:pStyle w:val="acnormal"/>
        <w:spacing w:line="240" w:lineRule="auto"/>
        <w:jc w:val="left"/>
        <w:rPr>
          <w:rFonts w:ascii="Verdana" w:hAnsi="Verdana" w:cstheme="minorHAnsi"/>
          <w:sz w:val="18"/>
          <w:szCs w:val="18"/>
        </w:rPr>
      </w:pPr>
    </w:p>
    <w:p w14:paraId="315C84CB" w14:textId="05E94935" w:rsidR="00B0683C" w:rsidRDefault="00B0683C" w:rsidP="00B0683C">
      <w:pPr>
        <w:pStyle w:val="acnormalbold"/>
        <w:spacing w:before="0" w:after="0"/>
        <w:jc w:val="left"/>
        <w:rPr>
          <w:rFonts w:ascii="Verdana" w:hAnsi="Verdana" w:cstheme="minorHAnsi"/>
          <w:b w:val="0"/>
          <w:sz w:val="18"/>
          <w:szCs w:val="18"/>
        </w:rPr>
      </w:pPr>
      <w:r>
        <w:rPr>
          <w:rFonts w:ascii="Verdana" w:hAnsi="Verdana" w:cstheme="minorHAnsi"/>
          <w:sz w:val="18"/>
          <w:szCs w:val="18"/>
        </w:rPr>
        <w:t>Bc. Jiří Svoboda</w:t>
      </w:r>
      <w:r w:rsidR="00651672">
        <w:rPr>
          <w:rFonts w:ascii="Verdana" w:hAnsi="Verdana" w:cstheme="minorHAnsi"/>
          <w:sz w:val="18"/>
          <w:szCs w:val="18"/>
        </w:rPr>
        <w:t>, MBA</w:t>
      </w:r>
      <w:r>
        <w:rPr>
          <w:rFonts w:ascii="Verdana" w:hAnsi="Verdana" w:cstheme="minorHAnsi"/>
          <w:sz w:val="18"/>
          <w:szCs w:val="18"/>
        </w:rPr>
        <w:tab/>
        <w:t xml:space="preserve">      </w:t>
      </w:r>
      <w:r>
        <w:rPr>
          <w:rFonts w:ascii="Verdana" w:hAnsi="Verdana" w:cstheme="minorHAnsi"/>
          <w:sz w:val="18"/>
          <w:szCs w:val="18"/>
        </w:rPr>
        <w:tab/>
      </w:r>
      <w:r>
        <w:rPr>
          <w:rFonts w:ascii="Verdana" w:hAnsi="Verdana" w:cstheme="minorHAnsi"/>
          <w:sz w:val="18"/>
          <w:szCs w:val="18"/>
        </w:rPr>
        <w:tab/>
      </w:r>
      <w:r>
        <w:rPr>
          <w:rFonts w:ascii="Verdana" w:hAnsi="Verdana" w:cstheme="minorHAnsi"/>
          <w:b w:val="0"/>
          <w:sz w:val="18"/>
          <w:szCs w:val="18"/>
        </w:rPr>
        <w:t>………………………………………</w:t>
      </w:r>
    </w:p>
    <w:p w14:paraId="455F1BEA" w14:textId="7BE2F8F6" w:rsidR="00B0683C" w:rsidRDefault="00B0683C" w:rsidP="00B0683C">
      <w:pPr>
        <w:pStyle w:val="acnormalbold"/>
        <w:spacing w:before="0" w:after="0"/>
        <w:jc w:val="left"/>
        <w:rPr>
          <w:rFonts w:ascii="Verdana" w:hAnsi="Verdana" w:cstheme="minorHAnsi"/>
          <w:b w:val="0"/>
          <w:sz w:val="18"/>
          <w:szCs w:val="18"/>
        </w:rPr>
      </w:pPr>
      <w:r>
        <w:rPr>
          <w:rFonts w:ascii="Verdana" w:hAnsi="Verdana" w:cstheme="minorHAnsi"/>
          <w:b w:val="0"/>
          <w:sz w:val="18"/>
          <w:szCs w:val="18"/>
        </w:rPr>
        <w:t>generální ředitel</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w:t>
      </w:r>
    </w:p>
    <w:p w14:paraId="164DA9F2" w14:textId="77777777" w:rsidR="00137760" w:rsidRPr="008B5521" w:rsidRDefault="00137760" w:rsidP="004F14F3">
      <w:pPr>
        <w:rPr>
          <w:rFonts w:ascii="Verdana" w:hAnsi="Verdana" w:cstheme="minorHAnsi"/>
          <w:sz w:val="18"/>
          <w:szCs w:val="18"/>
        </w:rPr>
      </w:pPr>
    </w:p>
    <w:p w14:paraId="164DA9F3" w14:textId="77777777" w:rsidR="000C4186" w:rsidRPr="008B5521" w:rsidRDefault="000C4186" w:rsidP="004F14F3">
      <w:pPr>
        <w:rPr>
          <w:rFonts w:ascii="Verdana" w:hAnsi="Verdana" w:cstheme="minorHAnsi"/>
          <w:sz w:val="18"/>
          <w:szCs w:val="18"/>
        </w:rPr>
      </w:pPr>
    </w:p>
    <w:p w14:paraId="164DA9F4" w14:textId="77777777" w:rsidR="00BF4D4D" w:rsidRPr="008B5521" w:rsidRDefault="00966347" w:rsidP="00BF4D4D">
      <w:pPr>
        <w:suppressAutoHyphens/>
        <w:spacing w:before="120" w:after="240"/>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7"/>
      <w:headerReference w:type="first" r:id="rId18"/>
      <w:footerReference w:type="first" r:id="rId19"/>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94AE76" w14:textId="77777777" w:rsidR="0017645E" w:rsidRDefault="0017645E" w:rsidP="003706CB">
      <w:pPr>
        <w:spacing w:after="0" w:line="240" w:lineRule="auto"/>
      </w:pPr>
      <w:r>
        <w:separator/>
      </w:r>
    </w:p>
  </w:endnote>
  <w:endnote w:type="continuationSeparator" w:id="0">
    <w:p w14:paraId="45929303" w14:textId="77777777" w:rsidR="0017645E" w:rsidRDefault="0017645E" w:rsidP="003706CB">
      <w:pPr>
        <w:spacing w:after="0" w:line="240" w:lineRule="auto"/>
      </w:pPr>
      <w:r>
        <w:continuationSeparator/>
      </w:r>
    </w:p>
  </w:endnote>
  <w:endnote w:type="continuationNotice" w:id="1">
    <w:p w14:paraId="6CD81865" w14:textId="77777777" w:rsidR="0017645E" w:rsidRDefault="001764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5" w14:textId="64F558B4"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E1763">
      <w:rPr>
        <w:rFonts w:ascii="Verdana" w:eastAsia="Verdana" w:hAnsi="Verdana"/>
        <w:b/>
        <w:noProof/>
        <w:color w:val="FF5200"/>
        <w:sz w:val="14"/>
        <w:szCs w:val="18"/>
      </w:rPr>
      <w:t>13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0E1763">
      <w:rPr>
        <w:rFonts w:ascii="Verdana" w:eastAsia="Verdana" w:hAnsi="Verdana"/>
        <w:b/>
        <w:noProof/>
        <w:color w:val="FF5200"/>
        <w:sz w:val="14"/>
        <w:szCs w:val="18"/>
      </w:rPr>
      <w:t>13</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6353C12C"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0E1763">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0E1763">
            <w:rPr>
              <w:rFonts w:ascii="Verdana" w:eastAsia="Verdana" w:hAnsi="Verdana"/>
              <w:noProof/>
              <w:color w:val="FF5200"/>
              <w:sz w:val="14"/>
            </w:rPr>
            <w:t>13</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41662D" w14:textId="77777777" w:rsidR="0017645E" w:rsidRDefault="0017645E" w:rsidP="003706CB">
      <w:pPr>
        <w:spacing w:after="0" w:line="240" w:lineRule="auto"/>
      </w:pPr>
      <w:r>
        <w:separator/>
      </w:r>
    </w:p>
  </w:footnote>
  <w:footnote w:type="continuationSeparator" w:id="0">
    <w:p w14:paraId="7727B69C" w14:textId="77777777" w:rsidR="0017645E" w:rsidRDefault="0017645E" w:rsidP="003706CB">
      <w:pPr>
        <w:spacing w:after="0" w:line="240" w:lineRule="auto"/>
      </w:pPr>
      <w:r>
        <w:continuationSeparator/>
      </w:r>
    </w:p>
  </w:footnote>
  <w:footnote w:type="continuationNotice" w:id="1">
    <w:p w14:paraId="08001FD0" w14:textId="77777777" w:rsidR="0017645E" w:rsidRDefault="0017645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38F2"/>
    <w:multiLevelType w:val="multilevel"/>
    <w:tmpl w:val="1318D7DA"/>
    <w:lvl w:ilvl="0">
      <w:start w:val="1"/>
      <w:numFmt w:val="upperRoman"/>
      <w:pStyle w:val="Nadpis1"/>
      <w:lvlText w:val="%1."/>
      <w:lvlJc w:val="right"/>
      <w:pPr>
        <w:ind w:left="720" w:hanging="360"/>
      </w:pPr>
      <w:rPr>
        <w:rFonts w:hint="default"/>
      </w:rPr>
    </w:lvl>
    <w:lvl w:ilvl="1">
      <w:start w:val="1"/>
      <w:numFmt w:val="decimal"/>
      <w:isLgl/>
      <w:lvlText w:val="%2."/>
      <w:lvlJc w:val="left"/>
      <w:pPr>
        <w:ind w:left="720" w:hanging="360"/>
      </w:pPr>
      <w:rPr>
        <w:rFonts w:ascii="Arial" w:eastAsiaTheme="majorEastAsia" w:hAnsi="Arial" w:cs="Arial" w:hint="default"/>
        <w:b w:val="0"/>
        <w:sz w:val="22"/>
        <w:szCs w:val="22"/>
      </w:rPr>
    </w:lvl>
    <w:lvl w:ilvl="2">
      <w:start w:val="1"/>
      <w:numFmt w:val="decimal"/>
      <w:isLgl/>
      <w:lvlText w:val="3.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367DE9"/>
    <w:multiLevelType w:val="hybridMultilevel"/>
    <w:tmpl w:val="CE68E218"/>
    <w:lvl w:ilvl="0" w:tplc="04050017">
      <w:start w:val="1"/>
      <w:numFmt w:val="lowerLetter"/>
      <w:lvlText w:val="%1)"/>
      <w:lvlJc w:val="left"/>
      <w:pPr>
        <w:ind w:left="720" w:hanging="360"/>
      </w:pPr>
    </w:lvl>
    <w:lvl w:ilvl="1" w:tplc="5E3A5B20">
      <w:start w:val="1"/>
      <w:numFmt w:val="lowerLetter"/>
      <w:lvlText w:val="%2."/>
      <w:lvlJc w:val="left"/>
      <w:pPr>
        <w:ind w:left="1440" w:hanging="360"/>
      </w:pPr>
      <w:rPr>
        <w:rFonts w:ascii="Verdana" w:hAnsi="Verdana" w:hint="default"/>
        <w:sz w:val="18"/>
        <w:szCs w:val="18"/>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5"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8FD2877"/>
    <w:multiLevelType w:val="hybridMultilevel"/>
    <w:tmpl w:val="570A7E02"/>
    <w:lvl w:ilvl="0" w:tplc="82962EA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8" w15:restartNumberingAfterBreak="0">
    <w:nsid w:val="2D3760FD"/>
    <w:multiLevelType w:val="hybridMultilevel"/>
    <w:tmpl w:val="01767B88"/>
    <w:name w:val="ac2"/>
    <w:lvl w:ilvl="0" w:tplc="A34C31E8">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2BE4F1C"/>
    <w:multiLevelType w:val="multilevel"/>
    <w:tmpl w:val="F72CE4B8"/>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3643162"/>
    <w:multiLevelType w:val="hybridMultilevel"/>
    <w:tmpl w:val="8B1ADA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15:restartNumberingAfterBreak="0">
    <w:nsid w:val="38B64F42"/>
    <w:multiLevelType w:val="multilevel"/>
    <w:tmpl w:val="C53E60CA"/>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536A3DCA"/>
    <w:multiLevelType w:val="hybridMultilevel"/>
    <w:tmpl w:val="5484C4AC"/>
    <w:lvl w:ilvl="0" w:tplc="8DB84B42">
      <w:start w:val="1"/>
      <w:numFmt w:val="decimal"/>
      <w:pStyle w:val="acnormalbulleted"/>
      <w:lvlText w:val="%1."/>
      <w:lvlJc w:val="left"/>
      <w:pPr>
        <w:ind w:left="720" w:hanging="360"/>
      </w:pPr>
      <w:rPr>
        <w:rFonts w:ascii="Verdana" w:hAnsi="Verdana"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6426CB0"/>
    <w:multiLevelType w:val="hybridMultilevel"/>
    <w:tmpl w:val="B5DEB88A"/>
    <w:lvl w:ilvl="0" w:tplc="9AF40A42">
      <w:start w:val="4"/>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5AE3033E"/>
    <w:multiLevelType w:val="multilevel"/>
    <w:tmpl w:val="319CB772"/>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8141F5F"/>
    <w:multiLevelType w:val="multilevel"/>
    <w:tmpl w:val="8494864E"/>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sz w:val="18"/>
        <w:szCs w:val="1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8"/>
  </w:num>
  <w:num w:numId="2">
    <w:abstractNumId w:val="19"/>
  </w:num>
  <w:num w:numId="3">
    <w:abstractNumId w:val="14"/>
  </w:num>
  <w:num w:numId="4">
    <w:abstractNumId w:val="1"/>
  </w:num>
  <w:num w:numId="5">
    <w:abstractNumId w:val="15"/>
  </w:num>
  <w:num w:numId="6">
    <w:abstractNumId w:val="3"/>
  </w:num>
  <w:num w:numId="7">
    <w:abstractNumId w:val="0"/>
  </w:num>
  <w:num w:numId="8">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7"/>
  </w:num>
  <w:num w:numId="11">
    <w:abstractNumId w:val="12"/>
  </w:num>
  <w:num w:numId="12">
    <w:abstractNumId w:val="11"/>
  </w:num>
  <w:num w:numId="13">
    <w:abstractNumId w:val="7"/>
  </w:num>
  <w:num w:numId="14">
    <w:abstractNumId w:val="18"/>
  </w:num>
  <w:num w:numId="15">
    <w:abstractNumId w:val="9"/>
  </w:num>
  <w:num w:numId="16">
    <w:abstractNumId w:val="15"/>
    <w:lvlOverride w:ilvl="0">
      <w:startOverride w:val="1"/>
    </w:lvlOverride>
  </w:num>
  <w:num w:numId="17">
    <w:abstractNumId w:val="6"/>
  </w:num>
  <w:num w:numId="18">
    <w:abstractNumId w:val="16"/>
  </w:num>
  <w:num w:numId="19">
    <w:abstractNumId w:val="10"/>
  </w:num>
  <w:num w:numId="20">
    <w:abstractNumId w:val="2"/>
  </w:num>
  <w:num w:numId="21">
    <w:abstractNumId w:val="5"/>
  </w:num>
  <w:num w:numId="22">
    <w:abstractNumId w:val="4"/>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rachařová Karolína, Mgr.">
    <w15:presenceInfo w15:providerId="AD" w15:userId="S-1-5-21-3656830906-3839017365-80349702-8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2C1E"/>
    <w:rsid w:val="0001341F"/>
    <w:rsid w:val="00014C12"/>
    <w:rsid w:val="00020FF6"/>
    <w:rsid w:val="00021634"/>
    <w:rsid w:val="00022D53"/>
    <w:rsid w:val="00024B0A"/>
    <w:rsid w:val="00025AEC"/>
    <w:rsid w:val="00025E36"/>
    <w:rsid w:val="000266FE"/>
    <w:rsid w:val="00030FD1"/>
    <w:rsid w:val="00031989"/>
    <w:rsid w:val="00034125"/>
    <w:rsid w:val="00042633"/>
    <w:rsid w:val="00053B1E"/>
    <w:rsid w:val="00055411"/>
    <w:rsid w:val="00062B10"/>
    <w:rsid w:val="000647F6"/>
    <w:rsid w:val="00070D89"/>
    <w:rsid w:val="00071E57"/>
    <w:rsid w:val="000726C6"/>
    <w:rsid w:val="00072FD9"/>
    <w:rsid w:val="00075664"/>
    <w:rsid w:val="00077133"/>
    <w:rsid w:val="00082657"/>
    <w:rsid w:val="00083201"/>
    <w:rsid w:val="000836C6"/>
    <w:rsid w:val="00083C5D"/>
    <w:rsid w:val="00084463"/>
    <w:rsid w:val="00084795"/>
    <w:rsid w:val="000866D2"/>
    <w:rsid w:val="00097BF7"/>
    <w:rsid w:val="00097F79"/>
    <w:rsid w:val="000A33A3"/>
    <w:rsid w:val="000A3CC2"/>
    <w:rsid w:val="000A53AE"/>
    <w:rsid w:val="000A5BC6"/>
    <w:rsid w:val="000B0690"/>
    <w:rsid w:val="000B560C"/>
    <w:rsid w:val="000B6260"/>
    <w:rsid w:val="000C0007"/>
    <w:rsid w:val="000C4186"/>
    <w:rsid w:val="000C5A20"/>
    <w:rsid w:val="000C7132"/>
    <w:rsid w:val="000D59B0"/>
    <w:rsid w:val="000D5B52"/>
    <w:rsid w:val="000D5E27"/>
    <w:rsid w:val="000E1763"/>
    <w:rsid w:val="000E43FD"/>
    <w:rsid w:val="000E5DAD"/>
    <w:rsid w:val="000F65D4"/>
    <w:rsid w:val="00110C41"/>
    <w:rsid w:val="001119A2"/>
    <w:rsid w:val="00113027"/>
    <w:rsid w:val="001228C5"/>
    <w:rsid w:val="00125333"/>
    <w:rsid w:val="001302AD"/>
    <w:rsid w:val="00131E78"/>
    <w:rsid w:val="001332FE"/>
    <w:rsid w:val="00137760"/>
    <w:rsid w:val="00137BD3"/>
    <w:rsid w:val="001447C4"/>
    <w:rsid w:val="00157D66"/>
    <w:rsid w:val="001711F8"/>
    <w:rsid w:val="00173841"/>
    <w:rsid w:val="00173E08"/>
    <w:rsid w:val="00174612"/>
    <w:rsid w:val="0017645E"/>
    <w:rsid w:val="0017700A"/>
    <w:rsid w:val="0017765F"/>
    <w:rsid w:val="00177B0A"/>
    <w:rsid w:val="00182BAA"/>
    <w:rsid w:val="0018499F"/>
    <w:rsid w:val="00190A1B"/>
    <w:rsid w:val="0019431B"/>
    <w:rsid w:val="00194826"/>
    <w:rsid w:val="001957F2"/>
    <w:rsid w:val="001A0EC9"/>
    <w:rsid w:val="001A3204"/>
    <w:rsid w:val="001A3DB4"/>
    <w:rsid w:val="001A487E"/>
    <w:rsid w:val="001A65C9"/>
    <w:rsid w:val="001C012F"/>
    <w:rsid w:val="001C7A89"/>
    <w:rsid w:val="001C7FC3"/>
    <w:rsid w:val="001D394C"/>
    <w:rsid w:val="001D65ED"/>
    <w:rsid w:val="001D78A4"/>
    <w:rsid w:val="001E20FA"/>
    <w:rsid w:val="001F3C21"/>
    <w:rsid w:val="001F7EA4"/>
    <w:rsid w:val="002045B1"/>
    <w:rsid w:val="00211202"/>
    <w:rsid w:val="00216590"/>
    <w:rsid w:val="002171E6"/>
    <w:rsid w:val="00220472"/>
    <w:rsid w:val="0022127F"/>
    <w:rsid w:val="0022305B"/>
    <w:rsid w:val="0022507E"/>
    <w:rsid w:val="0022607E"/>
    <w:rsid w:val="00227803"/>
    <w:rsid w:val="00230775"/>
    <w:rsid w:val="0023151B"/>
    <w:rsid w:val="00234B8D"/>
    <w:rsid w:val="00235748"/>
    <w:rsid w:val="0024088D"/>
    <w:rsid w:val="0024121F"/>
    <w:rsid w:val="0024199A"/>
    <w:rsid w:val="002422A1"/>
    <w:rsid w:val="00242EE0"/>
    <w:rsid w:val="002510A3"/>
    <w:rsid w:val="00252D09"/>
    <w:rsid w:val="002535C4"/>
    <w:rsid w:val="00253C01"/>
    <w:rsid w:val="002573D5"/>
    <w:rsid w:val="002739E8"/>
    <w:rsid w:val="00277C3D"/>
    <w:rsid w:val="0028212C"/>
    <w:rsid w:val="0028693E"/>
    <w:rsid w:val="00287BC5"/>
    <w:rsid w:val="00290088"/>
    <w:rsid w:val="002A11CD"/>
    <w:rsid w:val="002A6636"/>
    <w:rsid w:val="002A7690"/>
    <w:rsid w:val="002B152E"/>
    <w:rsid w:val="002B51FC"/>
    <w:rsid w:val="002B5ECC"/>
    <w:rsid w:val="002B6DFB"/>
    <w:rsid w:val="002B75C6"/>
    <w:rsid w:val="002C32BA"/>
    <w:rsid w:val="002C4F9C"/>
    <w:rsid w:val="002C50C8"/>
    <w:rsid w:val="002C5B14"/>
    <w:rsid w:val="002C635F"/>
    <w:rsid w:val="002D0C97"/>
    <w:rsid w:val="002D5D10"/>
    <w:rsid w:val="002D5EE8"/>
    <w:rsid w:val="002E7976"/>
    <w:rsid w:val="00303F31"/>
    <w:rsid w:val="00306FC6"/>
    <w:rsid w:val="003120FE"/>
    <w:rsid w:val="00312CAC"/>
    <w:rsid w:val="00312E4B"/>
    <w:rsid w:val="00324DFF"/>
    <w:rsid w:val="00342BE3"/>
    <w:rsid w:val="00345EC7"/>
    <w:rsid w:val="00346D6A"/>
    <w:rsid w:val="003509D2"/>
    <w:rsid w:val="003533F4"/>
    <w:rsid w:val="00356FA4"/>
    <w:rsid w:val="00362102"/>
    <w:rsid w:val="003706CB"/>
    <w:rsid w:val="003761EF"/>
    <w:rsid w:val="003826CD"/>
    <w:rsid w:val="00383CA1"/>
    <w:rsid w:val="003847FF"/>
    <w:rsid w:val="00385B59"/>
    <w:rsid w:val="00385E26"/>
    <w:rsid w:val="003862BB"/>
    <w:rsid w:val="0039043F"/>
    <w:rsid w:val="003934CC"/>
    <w:rsid w:val="00395493"/>
    <w:rsid w:val="003A181A"/>
    <w:rsid w:val="003A26D5"/>
    <w:rsid w:val="003A695E"/>
    <w:rsid w:val="003B191D"/>
    <w:rsid w:val="003B2DAA"/>
    <w:rsid w:val="003C004B"/>
    <w:rsid w:val="003C58F8"/>
    <w:rsid w:val="003C7408"/>
    <w:rsid w:val="003E0E6B"/>
    <w:rsid w:val="003E3A8A"/>
    <w:rsid w:val="003E662A"/>
    <w:rsid w:val="003F5017"/>
    <w:rsid w:val="00402E9E"/>
    <w:rsid w:val="0040306C"/>
    <w:rsid w:val="00404FCB"/>
    <w:rsid w:val="0040600D"/>
    <w:rsid w:val="00410560"/>
    <w:rsid w:val="00410EDE"/>
    <w:rsid w:val="0041124D"/>
    <w:rsid w:val="004135D3"/>
    <w:rsid w:val="00425375"/>
    <w:rsid w:val="004316BD"/>
    <w:rsid w:val="0044630D"/>
    <w:rsid w:val="00452537"/>
    <w:rsid w:val="0045586A"/>
    <w:rsid w:val="00457E76"/>
    <w:rsid w:val="004618C1"/>
    <w:rsid w:val="004633C5"/>
    <w:rsid w:val="004662B3"/>
    <w:rsid w:val="0046631B"/>
    <w:rsid w:val="00466B55"/>
    <w:rsid w:val="00467459"/>
    <w:rsid w:val="0047043C"/>
    <w:rsid w:val="00474AD3"/>
    <w:rsid w:val="004760BE"/>
    <w:rsid w:val="00481FBA"/>
    <w:rsid w:val="00483564"/>
    <w:rsid w:val="004859EC"/>
    <w:rsid w:val="004861B4"/>
    <w:rsid w:val="004867C2"/>
    <w:rsid w:val="00496E5D"/>
    <w:rsid w:val="004A33DA"/>
    <w:rsid w:val="004A5633"/>
    <w:rsid w:val="004B0429"/>
    <w:rsid w:val="004B403E"/>
    <w:rsid w:val="004B4891"/>
    <w:rsid w:val="004B71BA"/>
    <w:rsid w:val="004B744D"/>
    <w:rsid w:val="004C3347"/>
    <w:rsid w:val="004C35ED"/>
    <w:rsid w:val="004D235B"/>
    <w:rsid w:val="004D3F5F"/>
    <w:rsid w:val="004D66C1"/>
    <w:rsid w:val="004E4B14"/>
    <w:rsid w:val="004E6499"/>
    <w:rsid w:val="004F14F3"/>
    <w:rsid w:val="004F194C"/>
    <w:rsid w:val="004F22C3"/>
    <w:rsid w:val="004F23DD"/>
    <w:rsid w:val="004F3758"/>
    <w:rsid w:val="00500E21"/>
    <w:rsid w:val="0051352C"/>
    <w:rsid w:val="00515F48"/>
    <w:rsid w:val="005166BE"/>
    <w:rsid w:val="00517F20"/>
    <w:rsid w:val="005306D8"/>
    <w:rsid w:val="005311A5"/>
    <w:rsid w:val="005312C6"/>
    <w:rsid w:val="00534DBA"/>
    <w:rsid w:val="00542F0B"/>
    <w:rsid w:val="00544B8E"/>
    <w:rsid w:val="00546176"/>
    <w:rsid w:val="00560216"/>
    <w:rsid w:val="00562A02"/>
    <w:rsid w:val="00563670"/>
    <w:rsid w:val="00564401"/>
    <w:rsid w:val="00566F57"/>
    <w:rsid w:val="00570C8D"/>
    <w:rsid w:val="00572B36"/>
    <w:rsid w:val="00574368"/>
    <w:rsid w:val="00576A2A"/>
    <w:rsid w:val="00585311"/>
    <w:rsid w:val="005962BE"/>
    <w:rsid w:val="0059769D"/>
    <w:rsid w:val="005A1DFD"/>
    <w:rsid w:val="005A40FB"/>
    <w:rsid w:val="005A4E1A"/>
    <w:rsid w:val="005C0F02"/>
    <w:rsid w:val="005C776A"/>
    <w:rsid w:val="005D4748"/>
    <w:rsid w:val="005D4FDA"/>
    <w:rsid w:val="005D6586"/>
    <w:rsid w:val="005D7C2C"/>
    <w:rsid w:val="005E019E"/>
    <w:rsid w:val="005E3788"/>
    <w:rsid w:val="005E6DAB"/>
    <w:rsid w:val="005F45C7"/>
    <w:rsid w:val="006007E5"/>
    <w:rsid w:val="00606A37"/>
    <w:rsid w:val="00610175"/>
    <w:rsid w:val="0061415F"/>
    <w:rsid w:val="00616498"/>
    <w:rsid w:val="006257CE"/>
    <w:rsid w:val="0062687E"/>
    <w:rsid w:val="006354DB"/>
    <w:rsid w:val="00636907"/>
    <w:rsid w:val="00640C8A"/>
    <w:rsid w:val="006413C4"/>
    <w:rsid w:val="00641AC8"/>
    <w:rsid w:val="00645093"/>
    <w:rsid w:val="006452A8"/>
    <w:rsid w:val="00645F7F"/>
    <w:rsid w:val="00651672"/>
    <w:rsid w:val="00653576"/>
    <w:rsid w:val="00655B7B"/>
    <w:rsid w:val="006653C8"/>
    <w:rsid w:val="006672B1"/>
    <w:rsid w:val="00675602"/>
    <w:rsid w:val="0068035D"/>
    <w:rsid w:val="00681F22"/>
    <w:rsid w:val="0068231E"/>
    <w:rsid w:val="006848CF"/>
    <w:rsid w:val="00685D2E"/>
    <w:rsid w:val="00687186"/>
    <w:rsid w:val="006A488A"/>
    <w:rsid w:val="006A4A0B"/>
    <w:rsid w:val="006C21B2"/>
    <w:rsid w:val="006C3217"/>
    <w:rsid w:val="006C4E53"/>
    <w:rsid w:val="006D1ACE"/>
    <w:rsid w:val="006D4716"/>
    <w:rsid w:val="006D68A6"/>
    <w:rsid w:val="006E2605"/>
    <w:rsid w:val="006E381A"/>
    <w:rsid w:val="006F1EC7"/>
    <w:rsid w:val="006F2696"/>
    <w:rsid w:val="006F3D01"/>
    <w:rsid w:val="006F7B7D"/>
    <w:rsid w:val="00700B17"/>
    <w:rsid w:val="00700C54"/>
    <w:rsid w:val="0070422F"/>
    <w:rsid w:val="00704546"/>
    <w:rsid w:val="0071081E"/>
    <w:rsid w:val="00712557"/>
    <w:rsid w:val="00712561"/>
    <w:rsid w:val="00712B43"/>
    <w:rsid w:val="00712CE3"/>
    <w:rsid w:val="00713652"/>
    <w:rsid w:val="00714260"/>
    <w:rsid w:val="007147A2"/>
    <w:rsid w:val="00720B23"/>
    <w:rsid w:val="00730FA9"/>
    <w:rsid w:val="00742CFF"/>
    <w:rsid w:val="00745DB8"/>
    <w:rsid w:val="007465F2"/>
    <w:rsid w:val="007503FC"/>
    <w:rsid w:val="00750844"/>
    <w:rsid w:val="0075097D"/>
    <w:rsid w:val="00757FBB"/>
    <w:rsid w:val="00762D8F"/>
    <w:rsid w:val="0076361F"/>
    <w:rsid w:val="00764F8D"/>
    <w:rsid w:val="0077017F"/>
    <w:rsid w:val="00770533"/>
    <w:rsid w:val="00772E48"/>
    <w:rsid w:val="00781A98"/>
    <w:rsid w:val="0078646A"/>
    <w:rsid w:val="00790825"/>
    <w:rsid w:val="007963DE"/>
    <w:rsid w:val="007A1D6A"/>
    <w:rsid w:val="007A74B8"/>
    <w:rsid w:val="007A7666"/>
    <w:rsid w:val="007B2AB1"/>
    <w:rsid w:val="007C1338"/>
    <w:rsid w:val="007C5684"/>
    <w:rsid w:val="007C6153"/>
    <w:rsid w:val="007E11A3"/>
    <w:rsid w:val="007E2B43"/>
    <w:rsid w:val="007E3252"/>
    <w:rsid w:val="007F03C6"/>
    <w:rsid w:val="007F062A"/>
    <w:rsid w:val="007F0EF8"/>
    <w:rsid w:val="007F0F0A"/>
    <w:rsid w:val="007F1A30"/>
    <w:rsid w:val="007F2C74"/>
    <w:rsid w:val="007F3E0C"/>
    <w:rsid w:val="007F6C9D"/>
    <w:rsid w:val="007F73AD"/>
    <w:rsid w:val="00802560"/>
    <w:rsid w:val="00803077"/>
    <w:rsid w:val="008135F0"/>
    <w:rsid w:val="00815E99"/>
    <w:rsid w:val="00822F8D"/>
    <w:rsid w:val="00827EDF"/>
    <w:rsid w:val="008310FB"/>
    <w:rsid w:val="008354DB"/>
    <w:rsid w:val="00835B2F"/>
    <w:rsid w:val="008431F0"/>
    <w:rsid w:val="00844542"/>
    <w:rsid w:val="0084459D"/>
    <w:rsid w:val="00850D57"/>
    <w:rsid w:val="008534FB"/>
    <w:rsid w:val="00853CA3"/>
    <w:rsid w:val="008547C7"/>
    <w:rsid w:val="00854F3E"/>
    <w:rsid w:val="00856B7D"/>
    <w:rsid w:val="0086119D"/>
    <w:rsid w:val="008611B5"/>
    <w:rsid w:val="00865640"/>
    <w:rsid w:val="00873007"/>
    <w:rsid w:val="00873939"/>
    <w:rsid w:val="008741BE"/>
    <w:rsid w:val="00876A3E"/>
    <w:rsid w:val="00877AFF"/>
    <w:rsid w:val="00881560"/>
    <w:rsid w:val="00882F39"/>
    <w:rsid w:val="00883C95"/>
    <w:rsid w:val="00885EE8"/>
    <w:rsid w:val="00887158"/>
    <w:rsid w:val="00891F95"/>
    <w:rsid w:val="00893290"/>
    <w:rsid w:val="00894353"/>
    <w:rsid w:val="008954EA"/>
    <w:rsid w:val="008A3D61"/>
    <w:rsid w:val="008A6F26"/>
    <w:rsid w:val="008B1A0A"/>
    <w:rsid w:val="008B2A9F"/>
    <w:rsid w:val="008B3977"/>
    <w:rsid w:val="008B5521"/>
    <w:rsid w:val="008B608E"/>
    <w:rsid w:val="008C1439"/>
    <w:rsid w:val="008C1DEB"/>
    <w:rsid w:val="008C32BA"/>
    <w:rsid w:val="008C566E"/>
    <w:rsid w:val="008D0F83"/>
    <w:rsid w:val="008D7572"/>
    <w:rsid w:val="008F0719"/>
    <w:rsid w:val="008F0D1F"/>
    <w:rsid w:val="008F0E4A"/>
    <w:rsid w:val="008F1BAF"/>
    <w:rsid w:val="008F1F50"/>
    <w:rsid w:val="008F7240"/>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2CC3"/>
    <w:rsid w:val="00987103"/>
    <w:rsid w:val="0098748B"/>
    <w:rsid w:val="009940AB"/>
    <w:rsid w:val="00997082"/>
    <w:rsid w:val="009A14C7"/>
    <w:rsid w:val="009A69E5"/>
    <w:rsid w:val="009A7946"/>
    <w:rsid w:val="009B0FEE"/>
    <w:rsid w:val="009B43B4"/>
    <w:rsid w:val="009B4571"/>
    <w:rsid w:val="009C1BFA"/>
    <w:rsid w:val="009D00C4"/>
    <w:rsid w:val="009D1C71"/>
    <w:rsid w:val="009E1099"/>
    <w:rsid w:val="009E1A26"/>
    <w:rsid w:val="009E32FA"/>
    <w:rsid w:val="009E5DB0"/>
    <w:rsid w:val="009E60A6"/>
    <w:rsid w:val="009E6633"/>
    <w:rsid w:val="009F39BA"/>
    <w:rsid w:val="00A0142A"/>
    <w:rsid w:val="00A02B02"/>
    <w:rsid w:val="00A0411C"/>
    <w:rsid w:val="00A042A4"/>
    <w:rsid w:val="00A0526B"/>
    <w:rsid w:val="00A316C1"/>
    <w:rsid w:val="00A316C8"/>
    <w:rsid w:val="00A323DE"/>
    <w:rsid w:val="00A34CB2"/>
    <w:rsid w:val="00A35477"/>
    <w:rsid w:val="00A4375B"/>
    <w:rsid w:val="00A45975"/>
    <w:rsid w:val="00A46AAE"/>
    <w:rsid w:val="00A606A2"/>
    <w:rsid w:val="00A6498B"/>
    <w:rsid w:val="00A65560"/>
    <w:rsid w:val="00A72DB9"/>
    <w:rsid w:val="00A7658C"/>
    <w:rsid w:val="00A778CF"/>
    <w:rsid w:val="00A77CA7"/>
    <w:rsid w:val="00A80220"/>
    <w:rsid w:val="00A814BC"/>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7952"/>
    <w:rsid w:val="00AF0F95"/>
    <w:rsid w:val="00AF7FCB"/>
    <w:rsid w:val="00B000F0"/>
    <w:rsid w:val="00B03468"/>
    <w:rsid w:val="00B0683C"/>
    <w:rsid w:val="00B10516"/>
    <w:rsid w:val="00B1114B"/>
    <w:rsid w:val="00B122AD"/>
    <w:rsid w:val="00B13C43"/>
    <w:rsid w:val="00B14409"/>
    <w:rsid w:val="00B148AD"/>
    <w:rsid w:val="00B16681"/>
    <w:rsid w:val="00B176EA"/>
    <w:rsid w:val="00B22F67"/>
    <w:rsid w:val="00B24A1F"/>
    <w:rsid w:val="00B2530C"/>
    <w:rsid w:val="00B26887"/>
    <w:rsid w:val="00B26E20"/>
    <w:rsid w:val="00B32A80"/>
    <w:rsid w:val="00B347A8"/>
    <w:rsid w:val="00B36B13"/>
    <w:rsid w:val="00B37744"/>
    <w:rsid w:val="00B447EA"/>
    <w:rsid w:val="00B447F9"/>
    <w:rsid w:val="00B44E13"/>
    <w:rsid w:val="00B53C04"/>
    <w:rsid w:val="00B55BD0"/>
    <w:rsid w:val="00B63C8A"/>
    <w:rsid w:val="00B63F9B"/>
    <w:rsid w:val="00B66BBC"/>
    <w:rsid w:val="00B702D2"/>
    <w:rsid w:val="00B74412"/>
    <w:rsid w:val="00B851AE"/>
    <w:rsid w:val="00B91486"/>
    <w:rsid w:val="00BA19C0"/>
    <w:rsid w:val="00BA3F41"/>
    <w:rsid w:val="00BA4430"/>
    <w:rsid w:val="00BA4FF9"/>
    <w:rsid w:val="00BA5837"/>
    <w:rsid w:val="00BA7E2F"/>
    <w:rsid w:val="00BB0757"/>
    <w:rsid w:val="00BB1A24"/>
    <w:rsid w:val="00BB5E7C"/>
    <w:rsid w:val="00BB7400"/>
    <w:rsid w:val="00BC380A"/>
    <w:rsid w:val="00BC40F8"/>
    <w:rsid w:val="00BC5D86"/>
    <w:rsid w:val="00BD7195"/>
    <w:rsid w:val="00BE24DE"/>
    <w:rsid w:val="00BF0B96"/>
    <w:rsid w:val="00BF2011"/>
    <w:rsid w:val="00BF4D4D"/>
    <w:rsid w:val="00C01FDB"/>
    <w:rsid w:val="00C06AF0"/>
    <w:rsid w:val="00C06F67"/>
    <w:rsid w:val="00C10A21"/>
    <w:rsid w:val="00C12CBA"/>
    <w:rsid w:val="00C16730"/>
    <w:rsid w:val="00C20498"/>
    <w:rsid w:val="00C20859"/>
    <w:rsid w:val="00C24777"/>
    <w:rsid w:val="00C26221"/>
    <w:rsid w:val="00C26E78"/>
    <w:rsid w:val="00C31D5B"/>
    <w:rsid w:val="00C43F40"/>
    <w:rsid w:val="00C448C0"/>
    <w:rsid w:val="00C503BA"/>
    <w:rsid w:val="00C52508"/>
    <w:rsid w:val="00C52F0E"/>
    <w:rsid w:val="00C53862"/>
    <w:rsid w:val="00C54309"/>
    <w:rsid w:val="00C563AC"/>
    <w:rsid w:val="00C61475"/>
    <w:rsid w:val="00C63B6D"/>
    <w:rsid w:val="00C63B85"/>
    <w:rsid w:val="00C70772"/>
    <w:rsid w:val="00C90BCF"/>
    <w:rsid w:val="00C928F9"/>
    <w:rsid w:val="00C951D3"/>
    <w:rsid w:val="00C96AA3"/>
    <w:rsid w:val="00CA5E7B"/>
    <w:rsid w:val="00CA7C40"/>
    <w:rsid w:val="00CB09BC"/>
    <w:rsid w:val="00CB0AAD"/>
    <w:rsid w:val="00CB26F1"/>
    <w:rsid w:val="00CB6B7E"/>
    <w:rsid w:val="00CC1B0C"/>
    <w:rsid w:val="00CC2D9E"/>
    <w:rsid w:val="00CC5257"/>
    <w:rsid w:val="00CC76B6"/>
    <w:rsid w:val="00CD14C0"/>
    <w:rsid w:val="00CE0374"/>
    <w:rsid w:val="00CE041C"/>
    <w:rsid w:val="00CE488A"/>
    <w:rsid w:val="00CF1282"/>
    <w:rsid w:val="00CF66BA"/>
    <w:rsid w:val="00D01A96"/>
    <w:rsid w:val="00D034CB"/>
    <w:rsid w:val="00D04FD1"/>
    <w:rsid w:val="00D13D04"/>
    <w:rsid w:val="00D162B6"/>
    <w:rsid w:val="00D251BB"/>
    <w:rsid w:val="00D279CA"/>
    <w:rsid w:val="00D30AD6"/>
    <w:rsid w:val="00D323A6"/>
    <w:rsid w:val="00D37412"/>
    <w:rsid w:val="00D4423A"/>
    <w:rsid w:val="00D5313F"/>
    <w:rsid w:val="00D56BAE"/>
    <w:rsid w:val="00D608AA"/>
    <w:rsid w:val="00D61A99"/>
    <w:rsid w:val="00D71341"/>
    <w:rsid w:val="00D734CC"/>
    <w:rsid w:val="00D73DCF"/>
    <w:rsid w:val="00D76B88"/>
    <w:rsid w:val="00D804BE"/>
    <w:rsid w:val="00D864DF"/>
    <w:rsid w:val="00D87580"/>
    <w:rsid w:val="00D919F9"/>
    <w:rsid w:val="00D9437C"/>
    <w:rsid w:val="00D97481"/>
    <w:rsid w:val="00DA0469"/>
    <w:rsid w:val="00DA6334"/>
    <w:rsid w:val="00DB324F"/>
    <w:rsid w:val="00DB3303"/>
    <w:rsid w:val="00DB33CD"/>
    <w:rsid w:val="00DC2D4A"/>
    <w:rsid w:val="00DC4AD5"/>
    <w:rsid w:val="00DD0866"/>
    <w:rsid w:val="00DD7514"/>
    <w:rsid w:val="00DF104A"/>
    <w:rsid w:val="00DF33E3"/>
    <w:rsid w:val="00DF38A2"/>
    <w:rsid w:val="00DF57ED"/>
    <w:rsid w:val="00DF61E5"/>
    <w:rsid w:val="00E01062"/>
    <w:rsid w:val="00E02756"/>
    <w:rsid w:val="00E0320C"/>
    <w:rsid w:val="00E03C46"/>
    <w:rsid w:val="00E03ECF"/>
    <w:rsid w:val="00E0446B"/>
    <w:rsid w:val="00E05929"/>
    <w:rsid w:val="00E05D59"/>
    <w:rsid w:val="00E06C07"/>
    <w:rsid w:val="00E07298"/>
    <w:rsid w:val="00E11477"/>
    <w:rsid w:val="00E1230C"/>
    <w:rsid w:val="00E3130F"/>
    <w:rsid w:val="00E31500"/>
    <w:rsid w:val="00E3610E"/>
    <w:rsid w:val="00E405CE"/>
    <w:rsid w:val="00E419FD"/>
    <w:rsid w:val="00E46045"/>
    <w:rsid w:val="00E5485A"/>
    <w:rsid w:val="00E5731C"/>
    <w:rsid w:val="00E57A32"/>
    <w:rsid w:val="00E615DC"/>
    <w:rsid w:val="00E6302B"/>
    <w:rsid w:val="00E71957"/>
    <w:rsid w:val="00E7423C"/>
    <w:rsid w:val="00E857C6"/>
    <w:rsid w:val="00E875BD"/>
    <w:rsid w:val="00E92321"/>
    <w:rsid w:val="00E94C8C"/>
    <w:rsid w:val="00E956D9"/>
    <w:rsid w:val="00E97E19"/>
    <w:rsid w:val="00EA09C6"/>
    <w:rsid w:val="00EA312B"/>
    <w:rsid w:val="00EA3CA5"/>
    <w:rsid w:val="00EB15CE"/>
    <w:rsid w:val="00EB1E1A"/>
    <w:rsid w:val="00EB258A"/>
    <w:rsid w:val="00EB7BE5"/>
    <w:rsid w:val="00EC07BD"/>
    <w:rsid w:val="00EC449A"/>
    <w:rsid w:val="00ED078C"/>
    <w:rsid w:val="00ED0D45"/>
    <w:rsid w:val="00ED1C3B"/>
    <w:rsid w:val="00ED42A7"/>
    <w:rsid w:val="00ED4450"/>
    <w:rsid w:val="00ED7AEE"/>
    <w:rsid w:val="00EE07E0"/>
    <w:rsid w:val="00EE13BB"/>
    <w:rsid w:val="00EE18A0"/>
    <w:rsid w:val="00EE2F09"/>
    <w:rsid w:val="00EE77D8"/>
    <w:rsid w:val="00EF0BF5"/>
    <w:rsid w:val="00EF2CC5"/>
    <w:rsid w:val="00EF5261"/>
    <w:rsid w:val="00EF6A9D"/>
    <w:rsid w:val="00EF7489"/>
    <w:rsid w:val="00EF7798"/>
    <w:rsid w:val="00F01CED"/>
    <w:rsid w:val="00F04558"/>
    <w:rsid w:val="00F04A6E"/>
    <w:rsid w:val="00F14996"/>
    <w:rsid w:val="00F16701"/>
    <w:rsid w:val="00F16C52"/>
    <w:rsid w:val="00F22E45"/>
    <w:rsid w:val="00F22ECE"/>
    <w:rsid w:val="00F2499A"/>
    <w:rsid w:val="00F265E8"/>
    <w:rsid w:val="00F279BE"/>
    <w:rsid w:val="00F37200"/>
    <w:rsid w:val="00F40938"/>
    <w:rsid w:val="00F416B4"/>
    <w:rsid w:val="00F50F24"/>
    <w:rsid w:val="00F52DA1"/>
    <w:rsid w:val="00F55343"/>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742"/>
    <w:rsid w:val="00FB7FF8"/>
    <w:rsid w:val="00FC00AD"/>
    <w:rsid w:val="00FD0502"/>
    <w:rsid w:val="00FD1161"/>
    <w:rsid w:val="00FD6208"/>
    <w:rsid w:val="00FD6CEC"/>
    <w:rsid w:val="00FE02DE"/>
    <w:rsid w:val="00FE3780"/>
    <w:rsid w:val="00FE3EA1"/>
    <w:rsid w:val="00FE78FA"/>
    <w:rsid w:val="00FF0BD3"/>
    <w:rsid w:val="00FF14B8"/>
    <w:rsid w:val="00FF7D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4DA97A"/>
  <w15:docId w15:val="{FDF80586-0F09-4103-BB3F-D38B91CC6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07840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rma@milanhroch.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spravazeleznic.cz" TargetMode="External"/><Relationship Id="rId5" Type="http://schemas.openxmlformats.org/officeDocument/2006/relationships/numbering" Target="numbering.xml"/><Relationship Id="rId15" Type="http://schemas.openxmlformats.org/officeDocument/2006/relationships/hyperlink" Target="mailto:firma@milanhroch.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irma@milanhroch.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7BF1DA-0716-4767-91DB-2F2FD194CEB9}">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B7CF350B-78F3-412A-B85B-0A00D4C8F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14</Pages>
  <Words>5841</Words>
  <Characters>34464</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Pavelková Ivana, Ing.</cp:lastModifiedBy>
  <cp:revision>72</cp:revision>
  <cp:lastPrinted>2022-11-02T09:03:00Z</cp:lastPrinted>
  <dcterms:created xsi:type="dcterms:W3CDTF">2022-03-07T17:26:00Z</dcterms:created>
  <dcterms:modified xsi:type="dcterms:W3CDTF">2022-11-02T09:04:00Z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